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14:paraId="3357F4CA" w14:textId="77777777" w:rsidTr="00F320AA">
        <w:trPr>
          <w:cantSplit/>
        </w:trPr>
        <w:tc>
          <w:tcPr>
            <w:tcW w:w="1418" w:type="dxa"/>
            <w:vAlign w:val="center"/>
          </w:tcPr>
          <w:p w14:paraId="71B4F5D3" w14:textId="77777777" w:rsidR="00F320AA" w:rsidRPr="00DF23FC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1C69D7D" wp14:editId="1B949D21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4647A3E7" w14:textId="77777777" w:rsidR="00F320AA" w:rsidRPr="00DF23FC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B37A1C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45679F52" w14:textId="77777777" w:rsidR="00F320AA" w:rsidRDefault="00EB0812" w:rsidP="00F320AA">
            <w:pPr>
              <w:spacing w:before="0" w:line="240" w:lineRule="atLeast"/>
            </w:pPr>
            <w:r>
              <w:rPr>
                <w:noProof/>
              </w:rPr>
              <w:drawing>
                <wp:inline distT="0" distB="0" distL="0" distR="0" wp14:anchorId="2F5CB0DD" wp14:editId="11F9D8C4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151CBB12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5056C7B8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2C38AB9F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16C23B2A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0A415FE2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09081960" w14:textId="47512374" w:rsidR="00A066F1" w:rsidRPr="00C324A8" w:rsidRDefault="0018559B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Doc. </w:t>
            </w:r>
            <w:proofErr w:type="gramStart"/>
            <w:r w:rsidR="008E6C84" w:rsidRPr="002D4215">
              <w:rPr>
                <w:rFonts w:ascii="Verdana" w:hAnsi="Verdana"/>
                <w:b/>
                <w:bCs/>
                <w:sz w:val="20"/>
              </w:rPr>
              <w:t>CPG(</w:t>
            </w:r>
            <w:proofErr w:type="gramEnd"/>
            <w:r w:rsidR="008E6C84" w:rsidRPr="002D4215">
              <w:rPr>
                <w:rFonts w:ascii="Verdana" w:hAnsi="Verdana"/>
                <w:b/>
                <w:bCs/>
                <w:sz w:val="20"/>
              </w:rPr>
              <w:t>23)</w:t>
            </w:r>
            <w:r>
              <w:rPr>
                <w:rFonts w:ascii="Verdana" w:hAnsi="Verdana"/>
                <w:b/>
                <w:bCs/>
                <w:sz w:val="20"/>
              </w:rPr>
              <w:t>060</w:t>
            </w:r>
            <w:r w:rsidR="008E6C84" w:rsidRPr="002D4215">
              <w:rPr>
                <w:rFonts w:ascii="Verdana" w:hAnsi="Verdana"/>
                <w:b/>
                <w:bCs/>
                <w:sz w:val="20"/>
              </w:rPr>
              <w:t xml:space="preserve"> ANNEX</w:t>
            </w:r>
            <w:r w:rsidR="008E6C84" w:rsidRPr="002D4215">
              <w:rPr>
                <w:rFonts w:ascii="Verdana" w:hAnsi="Verdana"/>
                <w:b/>
                <w:lang w:val="it-CH"/>
              </w:rPr>
              <w:t xml:space="preserve"> </w:t>
            </w:r>
            <w:r w:rsidR="008E6C84" w:rsidRPr="002D4215">
              <w:rPr>
                <w:rFonts w:ascii="Verdana" w:hAnsi="Verdana"/>
                <w:b/>
                <w:bCs/>
                <w:sz w:val="20"/>
              </w:rPr>
              <w:t>V-</w:t>
            </w:r>
            <w:r w:rsidR="008E6C84">
              <w:rPr>
                <w:rFonts w:ascii="Verdana" w:hAnsi="Verdana"/>
                <w:b/>
                <w:bCs/>
                <w:sz w:val="20"/>
              </w:rPr>
              <w:t>19</w:t>
            </w:r>
          </w:p>
        </w:tc>
      </w:tr>
      <w:tr w:rsidR="00A066F1" w:rsidRPr="0018559B" w14:paraId="24EA7F25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34647215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0" w:name="dnum" w:colFirst="1" w:colLast="1"/>
            <w:bookmarkStart w:id="1" w:name="dmeeting" w:colFirst="0" w:colLast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0C794F79" w14:textId="5735F246" w:rsidR="00A066F1" w:rsidRPr="00675218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  <w:lang w:val="it-IT"/>
              </w:rPr>
            </w:pPr>
            <w:r w:rsidRPr="00675218">
              <w:rPr>
                <w:rFonts w:ascii="Verdana" w:hAnsi="Verdana"/>
                <w:b/>
                <w:sz w:val="20"/>
                <w:lang w:val="it-IT"/>
              </w:rPr>
              <w:t>Addendum 19 to</w:t>
            </w:r>
            <w:r w:rsidRPr="00675218">
              <w:rPr>
                <w:rFonts w:ascii="Verdana" w:hAnsi="Verdana"/>
                <w:b/>
                <w:sz w:val="20"/>
                <w:lang w:val="it-IT"/>
              </w:rPr>
              <w:br/>
              <w:t xml:space="preserve">Document </w:t>
            </w:r>
            <w:r w:rsidR="00F8584E" w:rsidRPr="00675218">
              <w:rPr>
                <w:rFonts w:ascii="Verdana" w:hAnsi="Verdana"/>
                <w:b/>
                <w:sz w:val="20"/>
                <w:lang w:val="it-IT"/>
              </w:rPr>
              <w:t>XXXX</w:t>
            </w:r>
            <w:r w:rsidR="00A066F1" w:rsidRPr="00675218">
              <w:rPr>
                <w:rFonts w:ascii="Verdana" w:hAnsi="Verdana"/>
                <w:b/>
                <w:sz w:val="20"/>
                <w:lang w:val="it-IT"/>
              </w:rPr>
              <w:t>-</w:t>
            </w:r>
            <w:r w:rsidR="005E10C9" w:rsidRPr="00675218">
              <w:rPr>
                <w:rFonts w:ascii="Verdana" w:hAnsi="Verdana"/>
                <w:b/>
                <w:sz w:val="20"/>
                <w:lang w:val="it-IT"/>
              </w:rPr>
              <w:t>E</w:t>
            </w:r>
          </w:p>
        </w:tc>
      </w:tr>
      <w:tr w:rsidR="00A066F1" w:rsidRPr="00C324A8" w14:paraId="57DEC4A0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531C6C08" w14:textId="77777777" w:rsidR="00A066F1" w:rsidRPr="00675218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  <w:lang w:val="it-IT"/>
              </w:rPr>
            </w:pPr>
            <w:bookmarkStart w:id="2" w:name="ddate" w:colFirst="1" w:colLast="1"/>
            <w:bookmarkStart w:id="3" w:name="dblank" w:colFirst="0" w:colLast="0"/>
            <w:bookmarkEnd w:id="0"/>
            <w:bookmarkEnd w:id="1"/>
          </w:p>
        </w:tc>
        <w:tc>
          <w:tcPr>
            <w:tcW w:w="3120" w:type="dxa"/>
            <w:gridSpan w:val="2"/>
          </w:tcPr>
          <w:p w14:paraId="04695497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16 August 2023</w:t>
            </w:r>
          </w:p>
        </w:tc>
      </w:tr>
      <w:tr w:rsidR="00A066F1" w:rsidRPr="00C324A8" w14:paraId="0D3277F0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182A0891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4" w:name="dbluepink" w:colFirst="0" w:colLast="0"/>
            <w:bookmarkStart w:id="5" w:name="dorlang" w:colFirst="1" w:colLast="1"/>
            <w:bookmarkEnd w:id="2"/>
            <w:bookmarkEnd w:id="3"/>
          </w:p>
        </w:tc>
        <w:tc>
          <w:tcPr>
            <w:tcW w:w="3120" w:type="dxa"/>
            <w:gridSpan w:val="2"/>
          </w:tcPr>
          <w:p w14:paraId="1F975F5F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1B3FEB4E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42FDD0B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7E5F8099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E32CFEC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07FB3D19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30D57521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2245864A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C638DD8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34F6A84A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03D9128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1.19</w:t>
            </w:r>
          </w:p>
        </w:tc>
      </w:tr>
    </w:tbl>
    <w:bookmarkEnd w:id="4"/>
    <w:bookmarkEnd w:id="5"/>
    <w:p w14:paraId="75A2E2EA" w14:textId="77777777" w:rsidR="00187BD9" w:rsidRPr="00536CE9" w:rsidRDefault="00384FC4" w:rsidP="00536CE9">
      <w:r w:rsidRPr="00536CE9">
        <w:t>1.19</w:t>
      </w:r>
      <w:r w:rsidRPr="00536CE9">
        <w:rPr>
          <w:b/>
        </w:rPr>
        <w:tab/>
      </w:r>
      <w:r w:rsidRPr="00536CE9">
        <w:t xml:space="preserve">to consider a new primary allocation to the fixed-satellite service in the space-to-Earth direction in the frequency band 17.3-17.7 GHz in Region 2, while protecting existing primary services in the band, in accordance with Resolution </w:t>
      </w:r>
      <w:r w:rsidRPr="00536CE9">
        <w:rPr>
          <w:b/>
          <w:bCs/>
        </w:rPr>
        <w:t>174</w:t>
      </w:r>
      <w:r w:rsidRPr="00536CE9">
        <w:rPr>
          <w:b/>
        </w:rPr>
        <w:t xml:space="preserve"> (WRC</w:t>
      </w:r>
      <w:r w:rsidRPr="00536CE9">
        <w:rPr>
          <w:b/>
        </w:rPr>
        <w:noBreakHyphen/>
        <w:t>19)</w:t>
      </w:r>
      <w:r w:rsidRPr="00536CE9">
        <w:rPr>
          <w:bCs/>
        </w:rPr>
        <w:t>;</w:t>
      </w:r>
    </w:p>
    <w:p w14:paraId="32FCE594" w14:textId="77777777" w:rsidR="002E4E9F" w:rsidRPr="0059393F" w:rsidRDefault="002E4E9F" w:rsidP="002E4E9F">
      <w:pPr>
        <w:pStyle w:val="Headingb"/>
        <w:rPr>
          <w:lang w:val="en-US"/>
        </w:rPr>
      </w:pPr>
      <w:r w:rsidRPr="0059393F">
        <w:rPr>
          <w:lang w:val="en-US"/>
        </w:rPr>
        <w:t>Introduction</w:t>
      </w:r>
    </w:p>
    <w:p w14:paraId="04E82884" w14:textId="2B001D55" w:rsidR="00241FA2" w:rsidRDefault="002E4E9F" w:rsidP="002E4E9F">
      <w:r>
        <w:rPr>
          <w:lang w:val="en-US"/>
        </w:rPr>
        <w:t>This ECP</w:t>
      </w:r>
      <w:r w:rsidRPr="00BC1660">
        <w:rPr>
          <w:lang w:val="en-US"/>
        </w:rPr>
        <w:t xml:space="preserve"> proposes modifications to the Radio Regulations towards facilitating a new primary allocation to the fixed-satellite service in the space-to-Earth direction in the frequency band 17.3-17.7 GHz in Region 2, while protecting the services allocated in the band and in adjacent bands.</w:t>
      </w:r>
    </w:p>
    <w:p w14:paraId="229FAB94" w14:textId="0292C117" w:rsidR="002E4E9F" w:rsidRPr="0059393F" w:rsidRDefault="002E4E9F" w:rsidP="002E4E9F">
      <w:pPr>
        <w:pStyle w:val="Headingb"/>
        <w:rPr>
          <w:lang w:val="en-US"/>
        </w:rPr>
      </w:pPr>
      <w:r>
        <w:rPr>
          <w:lang w:val="en-US"/>
        </w:rPr>
        <w:t>Proposals</w:t>
      </w:r>
    </w:p>
    <w:p w14:paraId="59670D05" w14:textId="77777777" w:rsidR="00187BD9" w:rsidRPr="00675218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675218">
        <w:br w:type="page"/>
      </w:r>
    </w:p>
    <w:p w14:paraId="616B5414" w14:textId="77777777" w:rsidR="006F7EE4" w:rsidRPr="003C04F1" w:rsidRDefault="00384FC4" w:rsidP="007F1392">
      <w:pPr>
        <w:pStyle w:val="ArtNo"/>
        <w:spacing w:before="0"/>
      </w:pPr>
      <w:bookmarkStart w:id="6" w:name="_Toc42842383"/>
      <w:r w:rsidRPr="003C04F1">
        <w:lastRenderedPageBreak/>
        <w:t xml:space="preserve">ARTICLE </w:t>
      </w:r>
      <w:r w:rsidRPr="003C04F1">
        <w:rPr>
          <w:rStyle w:val="href"/>
          <w:rFonts w:eastAsiaTheme="majorEastAsia"/>
          <w:color w:val="000000"/>
        </w:rPr>
        <w:t>5</w:t>
      </w:r>
      <w:bookmarkEnd w:id="6"/>
    </w:p>
    <w:p w14:paraId="6D85663E" w14:textId="77777777" w:rsidR="006F7EE4" w:rsidRPr="003C04F1" w:rsidRDefault="00384FC4" w:rsidP="007F1392">
      <w:pPr>
        <w:pStyle w:val="Arttitle"/>
      </w:pPr>
      <w:bookmarkStart w:id="7" w:name="_Toc327956583"/>
      <w:bookmarkStart w:id="8" w:name="_Toc42842384"/>
      <w:r w:rsidRPr="003C04F1">
        <w:t>Frequency allocations</w:t>
      </w:r>
      <w:bookmarkEnd w:id="7"/>
      <w:bookmarkEnd w:id="8"/>
    </w:p>
    <w:p w14:paraId="31B056B4" w14:textId="77777777" w:rsidR="006F7EE4" w:rsidRPr="003C04F1" w:rsidRDefault="00384FC4" w:rsidP="007F1392">
      <w:pPr>
        <w:pStyle w:val="Section1"/>
        <w:keepNext/>
      </w:pPr>
      <w:r w:rsidRPr="003C04F1">
        <w:t>Section IV – Table of Frequency Allocations</w:t>
      </w:r>
      <w:r w:rsidRPr="003C04F1">
        <w:br/>
      </w:r>
      <w:r w:rsidRPr="003C04F1">
        <w:rPr>
          <w:b w:val="0"/>
          <w:bCs/>
        </w:rPr>
        <w:t xml:space="preserve">(See No. </w:t>
      </w:r>
      <w:r w:rsidRPr="003C04F1">
        <w:t>2.1</w:t>
      </w:r>
      <w:r w:rsidRPr="003C04F1">
        <w:rPr>
          <w:b w:val="0"/>
          <w:bCs/>
        </w:rPr>
        <w:t>)</w:t>
      </w:r>
      <w:r w:rsidRPr="003C04F1">
        <w:rPr>
          <w:b w:val="0"/>
          <w:bCs/>
        </w:rPr>
        <w:br/>
      </w:r>
      <w:r w:rsidRPr="003C04F1">
        <w:br/>
      </w:r>
    </w:p>
    <w:p w14:paraId="424690A7" w14:textId="43EB4C77" w:rsidR="002E4E9F" w:rsidRDefault="002E4E9F" w:rsidP="002E4E9F">
      <w:pPr>
        <w:pStyle w:val="Proposal"/>
      </w:pPr>
      <w:r>
        <w:t>MOD</w:t>
      </w:r>
      <w:r>
        <w:tab/>
        <w:t>EUR/</w:t>
      </w:r>
      <w:r w:rsidR="00F8584E">
        <w:t>XXXX</w:t>
      </w:r>
      <w:r>
        <w:t>A19/1</w:t>
      </w:r>
    </w:p>
    <w:p w14:paraId="2828354E" w14:textId="77777777" w:rsidR="002E4E9F" w:rsidRPr="003C04F1" w:rsidRDefault="002E4E9F" w:rsidP="002E4E9F">
      <w:pPr>
        <w:pStyle w:val="Tabletitle"/>
      </w:pPr>
      <w:r w:rsidRPr="003C04F1">
        <w:t>15.4-18.4 GHz</w:t>
      </w:r>
    </w:p>
    <w:tbl>
      <w:tblPr>
        <w:tblW w:w="9300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0"/>
        <w:gridCol w:w="3100"/>
        <w:gridCol w:w="3100"/>
      </w:tblGrid>
      <w:tr w:rsidR="002E4E9F" w:rsidRPr="003C04F1" w14:paraId="55CB15F2" w14:textId="77777777" w:rsidTr="00AC4685">
        <w:trPr>
          <w:cantSplit/>
          <w:jc w:val="center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B4A0" w14:textId="77777777" w:rsidR="002E4E9F" w:rsidRPr="003C04F1" w:rsidRDefault="002E4E9F" w:rsidP="00AC4685">
            <w:pPr>
              <w:pStyle w:val="Tablehead"/>
            </w:pPr>
            <w:r w:rsidRPr="003C04F1">
              <w:t>Allocation to services</w:t>
            </w:r>
          </w:p>
        </w:tc>
      </w:tr>
      <w:tr w:rsidR="002E4E9F" w:rsidRPr="003C04F1" w14:paraId="4FE64EB2" w14:textId="77777777" w:rsidTr="00AC4685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5CB1D" w14:textId="77777777" w:rsidR="002E4E9F" w:rsidRPr="003C04F1" w:rsidRDefault="002E4E9F" w:rsidP="00AC4685">
            <w:pPr>
              <w:pStyle w:val="Tablehead"/>
            </w:pPr>
            <w:r w:rsidRPr="003C04F1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0E72" w14:textId="77777777" w:rsidR="002E4E9F" w:rsidRPr="003C04F1" w:rsidRDefault="002E4E9F" w:rsidP="00AC4685">
            <w:pPr>
              <w:pStyle w:val="Tablehead"/>
            </w:pPr>
            <w:r w:rsidRPr="003C04F1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D0F72" w14:textId="77777777" w:rsidR="002E4E9F" w:rsidRPr="003C04F1" w:rsidRDefault="002E4E9F" w:rsidP="00AC4685">
            <w:pPr>
              <w:pStyle w:val="Tablehead"/>
            </w:pPr>
            <w:r w:rsidRPr="003C04F1">
              <w:t>Region 3</w:t>
            </w:r>
          </w:p>
        </w:tc>
      </w:tr>
      <w:tr w:rsidR="002E4E9F" w:rsidRPr="003C04F1" w14:paraId="3221E6D9" w14:textId="77777777" w:rsidTr="00AC4685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34DF0A76" w14:textId="77777777" w:rsidR="002E4E9F" w:rsidRPr="003C04F1" w:rsidRDefault="002E4E9F" w:rsidP="00AC4685">
            <w:pPr>
              <w:pStyle w:val="TableTextS5"/>
              <w:spacing w:before="30" w:after="30"/>
              <w:rPr>
                <w:rStyle w:val="Tablefreq"/>
              </w:rPr>
            </w:pPr>
            <w:r w:rsidRPr="003C04F1">
              <w:rPr>
                <w:rStyle w:val="Tablefreq"/>
              </w:rPr>
              <w:t>17.3-17.7</w:t>
            </w:r>
          </w:p>
          <w:p w14:paraId="6BA12070" w14:textId="6E7C4385" w:rsidR="002E4E9F" w:rsidRPr="003C04F1" w:rsidRDefault="002E4E9F" w:rsidP="00AC4685">
            <w:pPr>
              <w:pStyle w:val="TableTextS5"/>
              <w:spacing w:before="30" w:after="30"/>
              <w:rPr>
                <w:color w:val="000000"/>
              </w:rPr>
            </w:pPr>
            <w:r w:rsidRPr="003C04F1">
              <w:rPr>
                <w:color w:val="000000"/>
              </w:rPr>
              <w:t>FIXED-SATELLITE</w:t>
            </w:r>
            <w:r w:rsidRPr="003C04F1">
              <w:rPr>
                <w:color w:val="000000"/>
              </w:rPr>
              <w:br/>
              <w:t xml:space="preserve">(Earth-to-space)  </w:t>
            </w:r>
            <w:r w:rsidRPr="003C04F1">
              <w:rPr>
                <w:rStyle w:val="Artref"/>
                <w:color w:val="000000"/>
              </w:rPr>
              <w:t>5.516</w:t>
            </w:r>
            <w:r w:rsidRPr="003C04F1">
              <w:rPr>
                <w:rStyle w:val="Artref"/>
                <w:color w:val="000000"/>
              </w:rPr>
              <w:br/>
            </w:r>
            <w:r w:rsidRPr="003C04F1">
              <w:rPr>
                <w:color w:val="000000"/>
              </w:rPr>
              <w:t xml:space="preserve">(space-to-Earth)  </w:t>
            </w:r>
            <w:ins w:id="9" w:author="CEPT" w:date="2023-08-16T11:57:00Z">
              <w:r>
                <w:rPr>
                  <w:color w:val="000000"/>
                </w:rPr>
                <w:t xml:space="preserve">MOD 5.484A  MOD </w:t>
              </w:r>
            </w:ins>
            <w:r w:rsidRPr="003C04F1">
              <w:rPr>
                <w:rStyle w:val="Artref"/>
                <w:color w:val="000000"/>
              </w:rPr>
              <w:t>5.516A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5.516B</w:t>
            </w:r>
          </w:p>
          <w:p w14:paraId="1F666525" w14:textId="77777777" w:rsidR="002E4E9F" w:rsidRPr="003C04F1" w:rsidRDefault="002E4E9F" w:rsidP="00AC4685">
            <w:pPr>
              <w:pStyle w:val="TableTextS5"/>
              <w:spacing w:before="30" w:after="30"/>
              <w:rPr>
                <w:color w:val="000000"/>
              </w:rPr>
            </w:pPr>
            <w:r w:rsidRPr="003C04F1">
              <w:rPr>
                <w:color w:val="000000"/>
              </w:rPr>
              <w:t>Radiolocation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6430B0B" w14:textId="77777777" w:rsidR="002E4E9F" w:rsidRPr="003C04F1" w:rsidRDefault="002E4E9F" w:rsidP="00AC4685">
            <w:pPr>
              <w:pStyle w:val="TableTextS5"/>
              <w:spacing w:before="30" w:after="30"/>
              <w:rPr>
                <w:rStyle w:val="Tablefreq"/>
              </w:rPr>
            </w:pPr>
            <w:r w:rsidRPr="003C04F1">
              <w:rPr>
                <w:rStyle w:val="Tablefreq"/>
              </w:rPr>
              <w:t>17.3-17.7</w:t>
            </w:r>
          </w:p>
          <w:p w14:paraId="450B6D3A" w14:textId="477D2BFD" w:rsidR="002E4E9F" w:rsidRPr="003C04F1" w:rsidRDefault="002E4E9F" w:rsidP="00AC4685">
            <w:pPr>
              <w:pStyle w:val="TableTextS5"/>
              <w:spacing w:before="30" w:after="30"/>
              <w:rPr>
                <w:color w:val="000000"/>
              </w:rPr>
            </w:pPr>
            <w:r w:rsidRPr="003C04F1">
              <w:rPr>
                <w:color w:val="000000"/>
              </w:rPr>
              <w:t>FIXED-SATELLITE</w:t>
            </w:r>
            <w:r w:rsidRPr="003C04F1">
              <w:rPr>
                <w:color w:val="000000"/>
              </w:rPr>
              <w:br/>
              <w:t xml:space="preserve">(Earth-to-space)  </w:t>
            </w:r>
            <w:r w:rsidRPr="003C04F1">
              <w:rPr>
                <w:rStyle w:val="Artref"/>
                <w:color w:val="000000"/>
              </w:rPr>
              <w:t>5.516</w:t>
            </w:r>
            <w:ins w:id="10" w:author="CEPT" w:date="2023-08-16T11:57:00Z">
              <w:r>
                <w:rPr>
                  <w:rStyle w:val="Artref"/>
                  <w:color w:val="000000"/>
                </w:rPr>
                <w:br/>
              </w:r>
              <w:r w:rsidRPr="003C04F1">
                <w:rPr>
                  <w:color w:val="000000"/>
                </w:rPr>
                <w:t xml:space="preserve">(space-to-Earth)  </w:t>
              </w:r>
              <w:r>
                <w:rPr>
                  <w:color w:val="000000"/>
                </w:rPr>
                <w:t xml:space="preserve">MOD 5.484A  MOD </w:t>
              </w:r>
              <w:r w:rsidRPr="003C04F1">
                <w:rPr>
                  <w:rStyle w:val="Artref"/>
                  <w:color w:val="000000"/>
                </w:rPr>
                <w:t>5.516A</w:t>
              </w:r>
            </w:ins>
            <w:ins w:id="11" w:author="CEPT" w:date="2023-08-16T11:58:00Z">
              <w:r>
                <w:rPr>
                  <w:rStyle w:val="Artref"/>
                  <w:color w:val="000000"/>
                </w:rPr>
                <w:t xml:space="preserve">  MOD 5.517</w:t>
              </w:r>
            </w:ins>
          </w:p>
          <w:p w14:paraId="626A27CE" w14:textId="77777777" w:rsidR="002E4E9F" w:rsidRPr="003C04F1" w:rsidRDefault="002E4E9F" w:rsidP="00AC4685">
            <w:pPr>
              <w:pStyle w:val="TableTextS5"/>
              <w:spacing w:before="30" w:after="30"/>
              <w:rPr>
                <w:color w:val="000000"/>
              </w:rPr>
            </w:pPr>
            <w:r w:rsidRPr="003C04F1">
              <w:rPr>
                <w:color w:val="000000"/>
              </w:rPr>
              <w:t>BROADCASTING-SATELLITE</w:t>
            </w:r>
          </w:p>
          <w:p w14:paraId="1D85EC98" w14:textId="77777777" w:rsidR="002E4E9F" w:rsidRPr="003C04F1" w:rsidRDefault="002E4E9F" w:rsidP="00AC4685">
            <w:pPr>
              <w:pStyle w:val="TableTextS5"/>
              <w:spacing w:before="30" w:after="30"/>
              <w:rPr>
                <w:color w:val="000000"/>
              </w:rPr>
            </w:pPr>
            <w:r w:rsidRPr="003C04F1">
              <w:rPr>
                <w:color w:val="000000"/>
              </w:rPr>
              <w:t>Radiolocation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14:paraId="35D24621" w14:textId="77777777" w:rsidR="002E4E9F" w:rsidRPr="003C04F1" w:rsidRDefault="002E4E9F" w:rsidP="00AC4685">
            <w:pPr>
              <w:pStyle w:val="TableTextS5"/>
              <w:spacing w:before="30" w:after="30"/>
              <w:rPr>
                <w:rStyle w:val="Tablefreq"/>
              </w:rPr>
            </w:pPr>
            <w:r w:rsidRPr="003C04F1">
              <w:rPr>
                <w:rStyle w:val="Tablefreq"/>
              </w:rPr>
              <w:t>17.3-17.7</w:t>
            </w:r>
          </w:p>
          <w:p w14:paraId="5ED941B1" w14:textId="77777777" w:rsidR="002E4E9F" w:rsidRPr="003C04F1" w:rsidRDefault="002E4E9F" w:rsidP="00AC4685">
            <w:pPr>
              <w:pStyle w:val="TableTextS5"/>
              <w:spacing w:before="30" w:after="30"/>
              <w:rPr>
                <w:color w:val="000000"/>
              </w:rPr>
            </w:pPr>
            <w:r w:rsidRPr="003C04F1">
              <w:rPr>
                <w:color w:val="000000"/>
              </w:rPr>
              <w:t>FIXED-SATELLITE</w:t>
            </w:r>
            <w:r w:rsidRPr="003C04F1">
              <w:rPr>
                <w:color w:val="000000"/>
              </w:rPr>
              <w:br/>
              <w:t xml:space="preserve">(Earth-to-space)  </w:t>
            </w:r>
            <w:r w:rsidRPr="003C04F1">
              <w:rPr>
                <w:rStyle w:val="Artref"/>
                <w:color w:val="000000"/>
              </w:rPr>
              <w:t>5.516</w:t>
            </w:r>
          </w:p>
          <w:p w14:paraId="4FBA1E1C" w14:textId="77777777" w:rsidR="002E4E9F" w:rsidRPr="003C04F1" w:rsidRDefault="002E4E9F" w:rsidP="00AC4685">
            <w:pPr>
              <w:pStyle w:val="TableTextS5"/>
              <w:spacing w:before="30" w:after="30"/>
              <w:rPr>
                <w:color w:val="000000"/>
              </w:rPr>
            </w:pPr>
            <w:r w:rsidRPr="003C04F1">
              <w:rPr>
                <w:color w:val="000000"/>
              </w:rPr>
              <w:t>Radiolocation</w:t>
            </w:r>
          </w:p>
        </w:tc>
      </w:tr>
      <w:tr w:rsidR="002E4E9F" w:rsidRPr="003C04F1" w14:paraId="64ACBE2A" w14:textId="77777777" w:rsidTr="00AC4685">
        <w:trPr>
          <w:cantSplit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9A1E208" w14:textId="77777777" w:rsidR="002E4E9F" w:rsidRPr="003C04F1" w:rsidRDefault="002E4E9F" w:rsidP="00AC4685">
            <w:pPr>
              <w:pStyle w:val="TableTextS5"/>
              <w:spacing w:before="30" w:after="30"/>
              <w:rPr>
                <w:color w:val="000000"/>
              </w:rPr>
            </w:pPr>
            <w:r w:rsidRPr="003C04F1">
              <w:rPr>
                <w:rStyle w:val="Artref"/>
                <w:color w:val="000000"/>
              </w:rPr>
              <w:t>5.514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2692686" w14:textId="77777777" w:rsidR="002E4E9F" w:rsidRPr="003C04F1" w:rsidRDefault="002E4E9F" w:rsidP="00AC4685">
            <w:pPr>
              <w:pStyle w:val="TableTextS5"/>
              <w:spacing w:before="30" w:after="30"/>
              <w:rPr>
                <w:color w:val="000000"/>
              </w:rPr>
            </w:pPr>
            <w:r w:rsidRPr="003C04F1">
              <w:rPr>
                <w:rStyle w:val="Artref"/>
                <w:color w:val="000000"/>
              </w:rPr>
              <w:t>5.514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5.515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79F73" w14:textId="77777777" w:rsidR="002E4E9F" w:rsidRPr="003C04F1" w:rsidRDefault="002E4E9F" w:rsidP="00AC4685">
            <w:pPr>
              <w:pStyle w:val="TableTextS5"/>
              <w:spacing w:before="30" w:after="30"/>
              <w:rPr>
                <w:color w:val="000000"/>
              </w:rPr>
            </w:pPr>
            <w:r w:rsidRPr="003C04F1">
              <w:rPr>
                <w:rStyle w:val="Artref"/>
                <w:color w:val="000000"/>
              </w:rPr>
              <w:t>5.514</w:t>
            </w:r>
          </w:p>
        </w:tc>
      </w:tr>
    </w:tbl>
    <w:p w14:paraId="5A6BE046" w14:textId="71B59F93" w:rsidR="002E4E9F" w:rsidRDefault="002E4E9F" w:rsidP="002E4E9F">
      <w:pPr>
        <w:pStyle w:val="Reasons"/>
      </w:pPr>
      <w:r w:rsidRPr="002E4E9F">
        <w:rPr>
          <w:b/>
        </w:rPr>
        <w:t>Reasons:</w:t>
      </w:r>
      <w:r w:rsidRPr="002E4E9F">
        <w:tab/>
        <w:t xml:space="preserve">Introduce the FSS (space-to-Earth) allocation in the frequency band 17.3-17.7 GHz in Region 2 and apply </w:t>
      </w:r>
      <w:r>
        <w:t xml:space="preserve">the modified </w:t>
      </w:r>
      <w:r w:rsidRPr="002E4E9F">
        <w:t xml:space="preserve">Nos. </w:t>
      </w:r>
      <w:r w:rsidRPr="002E4E9F">
        <w:rPr>
          <w:b/>
          <w:bCs/>
        </w:rPr>
        <w:t xml:space="preserve">5.516A </w:t>
      </w:r>
      <w:r w:rsidRPr="002E4E9F">
        <w:t>and</w:t>
      </w:r>
      <w:r w:rsidRPr="002E4E9F">
        <w:rPr>
          <w:b/>
          <w:bCs/>
        </w:rPr>
        <w:t xml:space="preserve"> 5.517</w:t>
      </w:r>
      <w:r w:rsidRPr="002E4E9F">
        <w:t xml:space="preserve"> to this new allocation. Also, No. </w:t>
      </w:r>
      <w:r w:rsidRPr="002E4E9F">
        <w:rPr>
          <w:b/>
          <w:bCs/>
        </w:rPr>
        <w:t>5.484A</w:t>
      </w:r>
      <w:r w:rsidRPr="002E4E9F">
        <w:t xml:space="preserve"> is modified to extend the use of the frequency band 17.3-17.7 GHz (space-to-Earth) in </w:t>
      </w:r>
      <w:proofErr w:type="gramStart"/>
      <w:r w:rsidRPr="002E4E9F">
        <w:t>Region</w:t>
      </w:r>
      <w:proofErr w:type="gramEnd"/>
      <w:r w:rsidRPr="002E4E9F">
        <w:t> 2, for application of the provisions of No. </w:t>
      </w:r>
      <w:r w:rsidRPr="002E4E9F">
        <w:rPr>
          <w:b/>
          <w:bCs/>
        </w:rPr>
        <w:t>9.12</w:t>
      </w:r>
      <w:r w:rsidRPr="002E4E9F">
        <w:t xml:space="preserve"> for non-GSO satellite systems.</w:t>
      </w:r>
    </w:p>
    <w:p w14:paraId="54FB0CBC" w14:textId="3F971F67" w:rsidR="00FE031A" w:rsidRDefault="00384FC4">
      <w:pPr>
        <w:pStyle w:val="Proposal"/>
      </w:pPr>
      <w:r>
        <w:t>MOD</w:t>
      </w:r>
      <w:r>
        <w:tab/>
        <w:t>EUR/</w:t>
      </w:r>
      <w:r w:rsidR="00F8584E">
        <w:t>XXXX</w:t>
      </w:r>
      <w:r>
        <w:t>A19/</w:t>
      </w:r>
      <w:r w:rsidR="002E4E9F">
        <w:t>2</w:t>
      </w:r>
    </w:p>
    <w:p w14:paraId="3E245DDE" w14:textId="67A51C50" w:rsidR="006F7EE4" w:rsidRPr="003C04F1" w:rsidRDefault="00384FC4" w:rsidP="007F1392">
      <w:pPr>
        <w:pStyle w:val="Note"/>
        <w:rPr>
          <w:sz w:val="16"/>
        </w:rPr>
      </w:pPr>
      <w:r w:rsidRPr="003C04F1">
        <w:rPr>
          <w:rStyle w:val="Artdef"/>
        </w:rPr>
        <w:t>5.484A</w:t>
      </w:r>
      <w:r w:rsidRPr="003C04F1">
        <w:rPr>
          <w:rStyle w:val="Artdef"/>
        </w:rPr>
        <w:tab/>
      </w:r>
      <w:r w:rsidRPr="003C04F1">
        <w:t xml:space="preserve">The use of the </w:t>
      </w:r>
      <w:ins w:id="12" w:author="CEPT" w:date="2023-08-16T12:36:00Z">
        <w:r w:rsidR="00855B21">
          <w:t xml:space="preserve">frequency </w:t>
        </w:r>
      </w:ins>
      <w:r w:rsidRPr="003C04F1">
        <w:t xml:space="preserve">bands 10.95-11.2 GHz (space-to-Earth), 11.45-11.7 GHz (space-to-Earth), 11.7-12.2 GHz (space-to-Earth) in Region 2, 12.2-12.75 GHz (space-to-Earth) in Region 3, 12.5-12.75 GHz (space-to-Earth) in Region 1, 13.75-14.5 GHz (Earth-to-space), </w:t>
      </w:r>
      <w:bookmarkStart w:id="13" w:name="_Hlk114338066"/>
      <w:ins w:id="14" w:author="CEPT" w:date="2023-08-16T12:02:00Z">
        <w:r w:rsidR="002E4E9F" w:rsidRPr="00252B59">
          <w:rPr>
            <w:szCs w:val="24"/>
          </w:rPr>
          <w:t xml:space="preserve">17.3-17.7 GHz (space-to-Earth) in </w:t>
        </w:r>
        <w:r w:rsidR="002E4E9F" w:rsidRPr="00384FC4">
          <w:rPr>
            <w:szCs w:val="24"/>
          </w:rPr>
          <w:t xml:space="preserve">Regions 1 and 2, </w:t>
        </w:r>
      </w:ins>
      <w:bookmarkEnd w:id="13"/>
      <w:r w:rsidRPr="00384FC4">
        <w:t>17</w:t>
      </w:r>
      <w:r w:rsidRPr="003C04F1">
        <w:t>.8-18.6 GHz (space-to-Earth), 19.7-20.2 GHz (space-to-Earth), 27.5-28.6 GHz (Earth-to-space), 29.5-30 GHz (Earth-to-space) by a non-geostationary</w:t>
      </w:r>
      <w:del w:id="15" w:author="CEPT" w:date="2023-08-16T12:03:00Z">
        <w:r w:rsidRPr="003C04F1" w:rsidDel="002E4E9F">
          <w:delText>-</w:delText>
        </w:r>
      </w:del>
      <w:ins w:id="16" w:author="CEPT" w:date="2023-08-16T12:03:00Z">
        <w:r w:rsidR="002E4E9F">
          <w:t xml:space="preserve"> </w:t>
        </w:r>
      </w:ins>
      <w:r w:rsidRPr="003C04F1">
        <w:t xml:space="preserve">satellite system in the fixed-satellite service is subject to application of the provisions of No. </w:t>
      </w:r>
      <w:r w:rsidRPr="003C04F1">
        <w:rPr>
          <w:rStyle w:val="ArtrefBold"/>
        </w:rPr>
        <w:t>9.12</w:t>
      </w:r>
      <w:r w:rsidRPr="003C04F1">
        <w:t xml:space="preserve"> for coordination with other non-geostationary</w:t>
      </w:r>
      <w:ins w:id="17" w:author="CEPT" w:date="2023-08-16T12:35:00Z">
        <w:r w:rsidR="00AD5480">
          <w:t xml:space="preserve"> </w:t>
        </w:r>
      </w:ins>
      <w:del w:id="18" w:author="CEPT" w:date="2023-08-16T12:35:00Z">
        <w:r w:rsidRPr="003C04F1" w:rsidDel="00AD5480">
          <w:delText>-</w:delText>
        </w:r>
      </w:del>
      <w:r w:rsidRPr="003C04F1">
        <w:t>satellite systems in the fixed-satellite service. Non-geostationary</w:t>
      </w:r>
      <w:ins w:id="19" w:author="CEPT" w:date="2023-08-16T12:35:00Z">
        <w:r w:rsidR="006E1A8F">
          <w:t xml:space="preserve"> </w:t>
        </w:r>
      </w:ins>
      <w:del w:id="20" w:author="CEPT" w:date="2023-08-16T12:35:00Z">
        <w:r w:rsidRPr="003C04F1" w:rsidDel="006E1A8F">
          <w:delText>-</w:delText>
        </w:r>
      </w:del>
      <w:r w:rsidRPr="003C04F1">
        <w:t>satellite systems in the fixed-satellite service shall not claim protection from geostationary</w:t>
      </w:r>
      <w:ins w:id="21" w:author="CEPT" w:date="2023-08-16T12:35:00Z">
        <w:r w:rsidR="006E1A8F">
          <w:t xml:space="preserve"> </w:t>
        </w:r>
      </w:ins>
      <w:del w:id="22" w:author="CEPT" w:date="2023-08-16T12:35:00Z">
        <w:r w:rsidRPr="003C04F1" w:rsidDel="006E1A8F">
          <w:delText>-</w:delText>
        </w:r>
      </w:del>
      <w:r w:rsidRPr="003C04F1">
        <w:t>satellite networks in the fixed-satellite service operating in accordance with the Radio Regulations, irrespective of the dates of receipt by the Bureau of the complete coordination or notification information, as appropriate, for the non-geostationary</w:t>
      </w:r>
      <w:ins w:id="23" w:author="CEPT" w:date="2023-08-16T12:36:00Z">
        <w:r w:rsidR="00DE6C70">
          <w:t xml:space="preserve"> </w:t>
        </w:r>
      </w:ins>
      <w:del w:id="24" w:author="CEPT" w:date="2023-08-16T12:36:00Z">
        <w:r w:rsidRPr="003C04F1" w:rsidDel="00DE6C70">
          <w:delText>-</w:delText>
        </w:r>
      </w:del>
      <w:r w:rsidRPr="003C04F1">
        <w:t>satellite systems in the fixed-satellite service and of the complete coordination or notification information, as appropriate, for the geostationary</w:t>
      </w:r>
      <w:ins w:id="25" w:author="CEPT" w:date="2023-08-16T12:36:00Z">
        <w:r w:rsidR="00DE6C70">
          <w:t xml:space="preserve"> </w:t>
        </w:r>
      </w:ins>
      <w:del w:id="26" w:author="CEPT" w:date="2023-08-16T12:36:00Z">
        <w:r w:rsidRPr="003C04F1" w:rsidDel="00DE6C70">
          <w:delText>-</w:delText>
        </w:r>
      </w:del>
      <w:r w:rsidRPr="003C04F1">
        <w:t xml:space="preserve">satellite networks, and No. </w:t>
      </w:r>
      <w:r w:rsidRPr="003C04F1">
        <w:rPr>
          <w:rStyle w:val="ArtrefBold"/>
        </w:rPr>
        <w:t>5.43A</w:t>
      </w:r>
      <w:r w:rsidRPr="003C04F1">
        <w:t xml:space="preserve"> does not apply. Non-geostationary</w:t>
      </w:r>
      <w:del w:id="27" w:author="CEPT" w:date="2023-08-16T12:34:00Z">
        <w:r w:rsidRPr="003C04F1" w:rsidDel="007E3A77">
          <w:delText>-</w:delText>
        </w:r>
      </w:del>
      <w:ins w:id="28" w:author="CEPT" w:date="2023-08-16T12:34:00Z">
        <w:r w:rsidR="007E3A77">
          <w:t xml:space="preserve"> </w:t>
        </w:r>
      </w:ins>
      <w:r w:rsidRPr="003C04F1">
        <w:t>satellite systems in the fixed-satellite service in the above bands shall be operated in such a way that any unacceptable interference that may occur during their operation shall be rapidly eliminated.</w:t>
      </w:r>
      <w:r w:rsidRPr="003C04F1">
        <w:rPr>
          <w:sz w:val="16"/>
        </w:rPr>
        <w:t>     (WRC</w:t>
      </w:r>
      <w:r w:rsidRPr="003C04F1">
        <w:rPr>
          <w:sz w:val="16"/>
        </w:rPr>
        <w:noBreakHyphen/>
      </w:r>
      <w:del w:id="29" w:author="CEPT" w:date="2023-08-16T12:02:00Z">
        <w:r w:rsidRPr="003C04F1" w:rsidDel="002E4E9F">
          <w:rPr>
            <w:sz w:val="16"/>
          </w:rPr>
          <w:delText>2000</w:delText>
        </w:r>
      </w:del>
      <w:ins w:id="30" w:author="CEPT" w:date="2023-08-16T12:02:00Z">
        <w:r w:rsidR="002E4E9F">
          <w:rPr>
            <w:sz w:val="16"/>
          </w:rPr>
          <w:t>23</w:t>
        </w:r>
      </w:ins>
      <w:r w:rsidRPr="003C04F1">
        <w:rPr>
          <w:sz w:val="16"/>
        </w:rPr>
        <w:t>)</w:t>
      </w:r>
    </w:p>
    <w:p w14:paraId="1431D1C3" w14:textId="6D31BEB4" w:rsidR="00FE031A" w:rsidRDefault="00384FC4">
      <w:pPr>
        <w:pStyle w:val="Reasons"/>
      </w:pPr>
      <w:r>
        <w:rPr>
          <w:b/>
        </w:rPr>
        <w:t>Reasons:</w:t>
      </w:r>
      <w:r>
        <w:tab/>
      </w:r>
      <w:r w:rsidR="002E4E9F" w:rsidRPr="00384FC4">
        <w:t xml:space="preserve">No. </w:t>
      </w:r>
      <w:r w:rsidR="002E4E9F" w:rsidRPr="00384FC4">
        <w:rPr>
          <w:b/>
          <w:bCs/>
        </w:rPr>
        <w:t>5.484A</w:t>
      </w:r>
      <w:r w:rsidR="002E4E9F" w:rsidRPr="00384FC4">
        <w:t xml:space="preserve"> is modified to extend the use </w:t>
      </w:r>
      <w:proofErr w:type="gramStart"/>
      <w:r w:rsidR="002E4E9F" w:rsidRPr="00384FC4">
        <w:t>of  the</w:t>
      </w:r>
      <w:proofErr w:type="gramEnd"/>
      <w:r w:rsidR="002E4E9F" w:rsidRPr="00384FC4">
        <w:t xml:space="preserve"> frequency band 17.3-17.7 GHz (space-to-Earth) in Regions 1 and 2, for application of the provisions of No. </w:t>
      </w:r>
      <w:r w:rsidR="002E4E9F" w:rsidRPr="00384FC4">
        <w:rPr>
          <w:b/>
          <w:bCs/>
        </w:rPr>
        <w:t>9.12</w:t>
      </w:r>
      <w:r w:rsidR="002E4E9F" w:rsidRPr="00384FC4">
        <w:t xml:space="preserve"> for non-GSO satellite systems in order to introduce coordination between non-GSO FSS systems under No. </w:t>
      </w:r>
      <w:r w:rsidR="002E4E9F" w:rsidRPr="00384FC4">
        <w:rPr>
          <w:b/>
          <w:bCs/>
        </w:rPr>
        <w:t>9.12</w:t>
      </w:r>
      <w:r w:rsidR="002E4E9F" w:rsidRPr="00384FC4">
        <w:t xml:space="preserve"> in the frequency band 17.3 – 17.7 GHz. In Region 1, non-GSOs are subject to coordination under No. </w:t>
      </w:r>
      <w:r w:rsidR="002E4E9F" w:rsidRPr="00384FC4">
        <w:rPr>
          <w:b/>
          <w:bCs/>
        </w:rPr>
        <w:t>9.12</w:t>
      </w:r>
      <w:r w:rsidR="002E4E9F" w:rsidRPr="00384FC4">
        <w:t xml:space="preserve"> as per </w:t>
      </w:r>
      <w:proofErr w:type="spellStart"/>
      <w:r w:rsidR="002E4E9F" w:rsidRPr="00384FC4">
        <w:t>RoP</w:t>
      </w:r>
      <w:proofErr w:type="spellEnd"/>
      <w:r w:rsidR="002E4E9F" w:rsidRPr="00384FC4">
        <w:t xml:space="preserve"> of No. </w:t>
      </w:r>
      <w:r w:rsidR="002E4E9F" w:rsidRPr="00384FC4">
        <w:rPr>
          <w:b/>
          <w:bCs/>
        </w:rPr>
        <w:t>9.11A</w:t>
      </w:r>
      <w:r w:rsidR="002E4E9F" w:rsidRPr="00384FC4">
        <w:t xml:space="preserve">, Table 9.11A-1. The </w:t>
      </w:r>
      <w:proofErr w:type="spellStart"/>
      <w:r w:rsidR="002E4E9F" w:rsidRPr="00384FC4">
        <w:t>RoP</w:t>
      </w:r>
      <w:proofErr w:type="spellEnd"/>
      <w:r w:rsidR="002E4E9F" w:rsidRPr="00384FC4">
        <w:t xml:space="preserve"> of No. </w:t>
      </w:r>
      <w:r w:rsidR="002E4E9F" w:rsidRPr="00384FC4">
        <w:rPr>
          <w:b/>
          <w:bCs/>
        </w:rPr>
        <w:t>9.11A</w:t>
      </w:r>
      <w:r w:rsidR="002E4E9F" w:rsidRPr="00384FC4">
        <w:t xml:space="preserve"> should be updated by the Radio </w:t>
      </w:r>
      <w:r w:rsidR="002E4E9F" w:rsidRPr="00384FC4">
        <w:lastRenderedPageBreak/>
        <w:t xml:space="preserve">Regulations Board after WRC-23 to include the frequency bands considered under revised No. </w:t>
      </w:r>
      <w:r w:rsidR="002E4E9F" w:rsidRPr="00384FC4">
        <w:rPr>
          <w:b/>
          <w:bCs/>
        </w:rPr>
        <w:t>5.484A</w:t>
      </w:r>
      <w:r w:rsidR="002E4E9F" w:rsidRPr="00384FC4">
        <w:t xml:space="preserve"> which would imply that No</w:t>
      </w:r>
      <w:r w:rsidR="002E4E9F" w:rsidRPr="00384FC4">
        <w:rPr>
          <w:b/>
          <w:bCs/>
        </w:rPr>
        <w:t>. 9.12</w:t>
      </w:r>
      <w:r w:rsidR="002E4E9F" w:rsidRPr="00384FC4">
        <w:t xml:space="preserve"> would be applied in both directions by default.</w:t>
      </w:r>
    </w:p>
    <w:p w14:paraId="22B471B9" w14:textId="4A1376C0" w:rsidR="00FE031A" w:rsidRDefault="00384FC4">
      <w:pPr>
        <w:pStyle w:val="Proposal"/>
      </w:pPr>
      <w:r>
        <w:t>MOD</w:t>
      </w:r>
      <w:r>
        <w:tab/>
        <w:t>EUR/</w:t>
      </w:r>
      <w:r w:rsidR="00F8584E">
        <w:t>XXXX</w:t>
      </w:r>
      <w:r>
        <w:t>A19/3</w:t>
      </w:r>
    </w:p>
    <w:p w14:paraId="7F7B854B" w14:textId="2BBA6C3A" w:rsidR="006F7EE4" w:rsidRPr="003C04F1" w:rsidRDefault="00384FC4" w:rsidP="007F1392">
      <w:pPr>
        <w:pStyle w:val="Note"/>
      </w:pPr>
      <w:r w:rsidRPr="003C04F1">
        <w:rPr>
          <w:rStyle w:val="Artdef"/>
        </w:rPr>
        <w:t>5.516A</w:t>
      </w:r>
      <w:r w:rsidRPr="003C04F1">
        <w:rPr>
          <w:rStyle w:val="Artdef"/>
        </w:rPr>
        <w:tab/>
      </w:r>
      <w:r w:rsidRPr="003C04F1">
        <w:t xml:space="preserve">In the band 17.3-17.7 GHz, earth stations of the fixed-satellite service (space-to-Earth) in </w:t>
      </w:r>
      <w:proofErr w:type="gramStart"/>
      <w:r w:rsidRPr="003C04F1">
        <w:t>Region</w:t>
      </w:r>
      <w:ins w:id="31" w:author="CEPT" w:date="2023-08-16T12:05:00Z">
        <w:r w:rsidR="00646EFF">
          <w:t>s</w:t>
        </w:r>
      </w:ins>
      <w:proofErr w:type="gramEnd"/>
      <w:r w:rsidRPr="003C04F1">
        <w:t> 1</w:t>
      </w:r>
      <w:ins w:id="32" w:author="CEPT" w:date="2023-08-16T12:05:00Z">
        <w:r w:rsidR="00646EFF">
          <w:t xml:space="preserve"> and 2</w:t>
        </w:r>
      </w:ins>
      <w:r w:rsidRPr="003C04F1">
        <w:t xml:space="preserve"> shall not claim protection from the broadcasting-satellite service feeder-link earth stations operating under Appendix </w:t>
      </w:r>
      <w:r w:rsidRPr="003C04F1">
        <w:rPr>
          <w:rStyle w:val="ApprefBold"/>
        </w:rPr>
        <w:t>30A</w:t>
      </w:r>
      <w:r w:rsidRPr="003C04F1">
        <w:t>, nor put any limitations or restrictions on the locations of the broadcasting-satellite service feeder-link earth stations anywhere within the service area of the feeder link.</w:t>
      </w:r>
      <w:r w:rsidRPr="003C04F1">
        <w:rPr>
          <w:sz w:val="16"/>
        </w:rPr>
        <w:t>     (WRC-</w:t>
      </w:r>
      <w:ins w:id="33" w:author="CEPT" w:date="2023-08-16T12:05:00Z">
        <w:r w:rsidR="00646EFF">
          <w:rPr>
            <w:sz w:val="16"/>
          </w:rPr>
          <w:t>2</w:t>
        </w:r>
      </w:ins>
      <w:del w:id="34" w:author="CEPT" w:date="2023-08-16T12:05:00Z">
        <w:r w:rsidRPr="003C04F1" w:rsidDel="00646EFF">
          <w:rPr>
            <w:sz w:val="16"/>
          </w:rPr>
          <w:delText>0</w:delText>
        </w:r>
      </w:del>
      <w:r w:rsidRPr="003C04F1">
        <w:rPr>
          <w:sz w:val="16"/>
        </w:rPr>
        <w:t>3)</w:t>
      </w:r>
    </w:p>
    <w:p w14:paraId="40B58C33" w14:textId="168AD27C" w:rsidR="00FE031A" w:rsidRDefault="00384FC4">
      <w:pPr>
        <w:pStyle w:val="Reasons"/>
      </w:pPr>
      <w:r>
        <w:rPr>
          <w:b/>
        </w:rPr>
        <w:t>Reasons:</w:t>
      </w:r>
      <w:r>
        <w:tab/>
      </w:r>
      <w:r w:rsidR="00646EFF" w:rsidRPr="001C03DA">
        <w:t xml:space="preserve">Extend the applicability of this footnote to </w:t>
      </w:r>
      <w:proofErr w:type="gramStart"/>
      <w:r w:rsidR="00646EFF" w:rsidRPr="001C03DA">
        <w:t>Region</w:t>
      </w:r>
      <w:proofErr w:type="gramEnd"/>
      <w:r w:rsidR="00646EFF" w:rsidRPr="001C03DA">
        <w:t xml:space="preserve"> 2.</w:t>
      </w:r>
    </w:p>
    <w:p w14:paraId="0FD06768" w14:textId="3636B311" w:rsidR="00FE031A" w:rsidRDefault="00384FC4">
      <w:pPr>
        <w:pStyle w:val="Proposal"/>
      </w:pPr>
      <w:r>
        <w:t>MOD</w:t>
      </w:r>
      <w:r>
        <w:tab/>
        <w:t>EUR/</w:t>
      </w:r>
      <w:r w:rsidR="00F8584E">
        <w:t>XXXX</w:t>
      </w:r>
      <w:r>
        <w:t>A19/4</w:t>
      </w:r>
    </w:p>
    <w:p w14:paraId="491BC351" w14:textId="22267FD6" w:rsidR="006F7EE4" w:rsidRPr="003C04F1" w:rsidRDefault="00384FC4" w:rsidP="007F1392">
      <w:pPr>
        <w:pStyle w:val="Note"/>
        <w:rPr>
          <w:sz w:val="16"/>
        </w:rPr>
      </w:pPr>
      <w:r w:rsidRPr="003C04F1">
        <w:rPr>
          <w:rStyle w:val="Artdef"/>
        </w:rPr>
        <w:t>5.517</w:t>
      </w:r>
      <w:r w:rsidRPr="003C04F1">
        <w:rPr>
          <w:rStyle w:val="Artdef"/>
        </w:rPr>
        <w:tab/>
      </w:r>
      <w:r w:rsidRPr="003C04F1">
        <w:t>In Region 2, use of the fixed-satellite (space-to-Earth) service in the band 17.</w:t>
      </w:r>
      <w:del w:id="35" w:author="CEPT" w:date="2023-08-16T12:06:00Z">
        <w:r w:rsidRPr="003C04F1" w:rsidDel="00646EFF">
          <w:delText>7</w:delText>
        </w:r>
      </w:del>
      <w:ins w:id="36" w:author="CEPT" w:date="2023-08-16T12:06:00Z">
        <w:r w:rsidR="00646EFF">
          <w:t>3</w:t>
        </w:r>
      </w:ins>
      <w:r w:rsidRPr="003C04F1">
        <w:t>-17.8 GHz shall not cause harmful interference to nor claim protection from assignments in the broadcasting-satellite service operating in conformity with the Radio Regulations.</w:t>
      </w:r>
      <w:r w:rsidRPr="003C04F1">
        <w:rPr>
          <w:sz w:val="16"/>
        </w:rPr>
        <w:t>     (WRC-</w:t>
      </w:r>
      <w:del w:id="37" w:author="CEPT" w:date="2023-08-16T12:06:00Z">
        <w:r w:rsidRPr="003C04F1" w:rsidDel="00646EFF">
          <w:rPr>
            <w:sz w:val="16"/>
          </w:rPr>
          <w:delText>07</w:delText>
        </w:r>
      </w:del>
      <w:ins w:id="38" w:author="CEPT" w:date="2023-08-16T12:06:00Z">
        <w:r w:rsidR="00646EFF">
          <w:rPr>
            <w:sz w:val="16"/>
          </w:rPr>
          <w:t>23</w:t>
        </w:r>
      </w:ins>
      <w:r w:rsidRPr="003C04F1">
        <w:rPr>
          <w:sz w:val="16"/>
        </w:rPr>
        <w:t>)</w:t>
      </w:r>
    </w:p>
    <w:p w14:paraId="4920DFA7" w14:textId="10EE9BB0" w:rsidR="00FE031A" w:rsidRDefault="00384FC4">
      <w:pPr>
        <w:pStyle w:val="Reasons"/>
      </w:pPr>
      <w:r>
        <w:rPr>
          <w:b/>
        </w:rPr>
        <w:t>Reasons:</w:t>
      </w:r>
      <w:r>
        <w:tab/>
      </w:r>
      <w:r w:rsidR="00646EFF" w:rsidRPr="00646EFF">
        <w:t xml:space="preserve">Extend the applicability of this footnote to the frequency band 17.3 – 17.7 GHz </w:t>
      </w:r>
      <w:r>
        <w:t>in</w:t>
      </w:r>
      <w:r w:rsidR="004F3D49">
        <w:t xml:space="preserve"> </w:t>
      </w:r>
      <w:r w:rsidR="00646EFF" w:rsidRPr="00646EFF">
        <w:t>Region 2</w:t>
      </w:r>
      <w:r w:rsidR="00646EFF">
        <w:t>.</w:t>
      </w:r>
    </w:p>
    <w:p w14:paraId="0D30F2B9" w14:textId="77777777" w:rsidR="006F7EE4" w:rsidRPr="00A005F7" w:rsidRDefault="00384FC4" w:rsidP="00A005F7">
      <w:pPr>
        <w:pStyle w:val="ArtNo"/>
      </w:pPr>
      <w:bookmarkStart w:id="39" w:name="_Toc42842424"/>
      <w:r w:rsidRPr="00384FC4">
        <w:t xml:space="preserve">ARTICLE </w:t>
      </w:r>
      <w:r w:rsidRPr="00384FC4">
        <w:rPr>
          <w:rStyle w:val="href"/>
        </w:rPr>
        <w:t>22</w:t>
      </w:r>
      <w:bookmarkEnd w:id="39"/>
    </w:p>
    <w:p w14:paraId="29DC49A6" w14:textId="77777777" w:rsidR="006F7EE4" w:rsidRPr="003C04F1" w:rsidRDefault="00384FC4" w:rsidP="007F1392">
      <w:pPr>
        <w:pStyle w:val="Arttitle"/>
        <w:keepNext w:val="0"/>
        <w:keepLines w:val="0"/>
        <w:rPr>
          <w:rStyle w:val="Appelnotedebasdep"/>
        </w:rPr>
      </w:pPr>
      <w:bookmarkStart w:id="40" w:name="_Toc327956624"/>
      <w:bookmarkStart w:id="41" w:name="_Toc42842425"/>
      <w:r w:rsidRPr="003C04F1">
        <w:t>Space services</w:t>
      </w:r>
      <w:bookmarkEnd w:id="40"/>
      <w:r w:rsidRPr="003C04F1">
        <w:rPr>
          <w:rStyle w:val="Appelnotedebasdep"/>
          <w:b w:val="0"/>
          <w:bCs/>
        </w:rPr>
        <w:t>1</w:t>
      </w:r>
      <w:bookmarkEnd w:id="41"/>
    </w:p>
    <w:p w14:paraId="03021FC1" w14:textId="77777777" w:rsidR="006F7EE4" w:rsidRPr="003C04F1" w:rsidRDefault="00384FC4" w:rsidP="007F1392">
      <w:pPr>
        <w:pStyle w:val="Section1"/>
        <w:keepNext/>
      </w:pPr>
      <w:r w:rsidRPr="003C04F1">
        <w:t>Section II − Control of interference to geostationary-satellite systems</w:t>
      </w:r>
    </w:p>
    <w:p w14:paraId="4E3E9FA4" w14:textId="363CA2A6" w:rsidR="00FE031A" w:rsidRDefault="00384FC4">
      <w:pPr>
        <w:pStyle w:val="Proposal"/>
      </w:pPr>
      <w:r>
        <w:t>MOD</w:t>
      </w:r>
      <w:r>
        <w:tab/>
        <w:t>EUR/</w:t>
      </w:r>
      <w:r w:rsidR="00F8584E">
        <w:t>XXXX</w:t>
      </w:r>
      <w:r>
        <w:t>A19/</w:t>
      </w:r>
      <w:r w:rsidR="00646EFF">
        <w:t>5</w:t>
      </w:r>
    </w:p>
    <w:p w14:paraId="537F339A" w14:textId="5BA54FD9" w:rsidR="006F7EE4" w:rsidRPr="003C04F1" w:rsidRDefault="00384FC4" w:rsidP="007F1392">
      <w:pPr>
        <w:pStyle w:val="TableNo"/>
      </w:pPr>
      <w:r w:rsidRPr="003C04F1">
        <w:t xml:space="preserve">TABLE  </w:t>
      </w:r>
      <w:r w:rsidRPr="003C04F1">
        <w:rPr>
          <w:b/>
        </w:rPr>
        <w:t>22-1B</w:t>
      </w:r>
      <w:r w:rsidRPr="003C04F1">
        <w:rPr>
          <w:sz w:val="16"/>
          <w:szCs w:val="16"/>
        </w:rPr>
        <w:t>     (WRC</w:t>
      </w:r>
      <w:r w:rsidRPr="003C04F1">
        <w:rPr>
          <w:sz w:val="16"/>
          <w:szCs w:val="16"/>
        </w:rPr>
        <w:noBreakHyphen/>
      </w:r>
      <w:ins w:id="42" w:author="CEPT" w:date="2023-08-16T12:08:00Z">
        <w:r w:rsidR="00646EFF">
          <w:rPr>
            <w:sz w:val="16"/>
            <w:szCs w:val="16"/>
          </w:rPr>
          <w:t>2</w:t>
        </w:r>
      </w:ins>
      <w:del w:id="43" w:author="CEPT" w:date="2023-08-16T12:08:00Z">
        <w:r w:rsidRPr="003C04F1" w:rsidDel="00646EFF">
          <w:rPr>
            <w:sz w:val="16"/>
            <w:szCs w:val="16"/>
          </w:rPr>
          <w:delText>0</w:delText>
        </w:r>
      </w:del>
      <w:r w:rsidRPr="003C04F1">
        <w:rPr>
          <w:sz w:val="16"/>
          <w:szCs w:val="16"/>
        </w:rPr>
        <w:t>3)</w:t>
      </w:r>
    </w:p>
    <w:p w14:paraId="51EB7502" w14:textId="36B130FE" w:rsidR="006F7EE4" w:rsidRPr="003C04F1" w:rsidRDefault="00384FC4" w:rsidP="007F1392">
      <w:pPr>
        <w:pStyle w:val="Tabletitle"/>
        <w:keepNext w:val="0"/>
        <w:keepLines w:val="0"/>
        <w:rPr>
          <w:rStyle w:val="Appelnotedebasdep"/>
          <w:sz w:val="16"/>
          <w:szCs w:val="16"/>
        </w:rPr>
      </w:pPr>
      <w:r w:rsidRPr="003C04F1">
        <w:t xml:space="preserve">Limits to the </w:t>
      </w:r>
      <w:proofErr w:type="spellStart"/>
      <w:r w:rsidRPr="003C04F1">
        <w:t>epfd</w:t>
      </w:r>
      <w:proofErr w:type="spellEnd"/>
      <w:r w:rsidRPr="003C04F1">
        <w:rPr>
          <w:b w:val="0"/>
          <w:color w:val="000000"/>
          <w:position w:val="-4"/>
          <w:sz w:val="18"/>
          <w:szCs w:val="18"/>
        </w:rPr>
        <w:sym w:font="Symbol" w:char="F0AF"/>
      </w:r>
      <w:r w:rsidRPr="003C04F1">
        <w:t xml:space="preserve"> radiated by non</w:t>
      </w:r>
      <w:r w:rsidRPr="003C04F1">
        <w:noBreakHyphen/>
        <w:t>geostationary-satellite systems</w:t>
      </w:r>
      <w:r w:rsidRPr="003C04F1">
        <w:br/>
        <w:t>in the fixed-satellite service in certain frequency bands</w:t>
      </w:r>
      <w:r w:rsidRPr="003C04F1">
        <w:rPr>
          <w:rStyle w:val="Appelnotedebasdep"/>
          <w:rFonts w:ascii="Times New Roman" w:hAnsi="Times New Roman"/>
          <w:b w:val="0"/>
          <w:szCs w:val="18"/>
        </w:rPr>
        <w:t xml:space="preserve">3, 6, </w:t>
      </w:r>
      <w:r w:rsidRPr="003C04F1">
        <w:rPr>
          <w:rStyle w:val="Appelnotedebasdep"/>
          <w:rFonts w:ascii="Times New Roman" w:hAnsi="Times New Roman"/>
          <w:b w:val="0"/>
          <w:szCs w:val="16"/>
        </w:rPr>
        <w:t>8</w:t>
      </w:r>
      <w:ins w:id="44" w:author="CEPT" w:date="2023-08-16T12:09:00Z">
        <w:r w:rsidR="00646EFF" w:rsidRPr="00252B59">
          <w:rPr>
            <w:rStyle w:val="Appelnotedebasdep"/>
            <w:rFonts w:ascii="Times New Roman" w:hAnsi="Times New Roman"/>
            <w:b w:val="0"/>
            <w:szCs w:val="16"/>
          </w:rPr>
          <w:t>, X</w:t>
        </w:r>
      </w:ins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5"/>
        <w:gridCol w:w="1508"/>
        <w:gridCol w:w="2767"/>
        <w:gridCol w:w="1519"/>
        <w:gridCol w:w="2370"/>
      </w:tblGrid>
      <w:tr w:rsidR="007F1392" w:rsidRPr="003C04F1" w14:paraId="44600057" w14:textId="77777777" w:rsidTr="007F1392">
        <w:trPr>
          <w:tblHeader/>
          <w:jc w:val="center"/>
        </w:trPr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4B44D" w14:textId="77777777" w:rsidR="006F7EE4" w:rsidRPr="003C04F1" w:rsidRDefault="00384FC4" w:rsidP="007F1392">
            <w:pPr>
              <w:pStyle w:val="Tablehead"/>
            </w:pPr>
            <w:r w:rsidRPr="003C04F1">
              <w:t>Frequency band</w:t>
            </w:r>
            <w:r w:rsidRPr="003C04F1">
              <w:br/>
              <w:t>(GHz)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5E15C" w14:textId="77777777" w:rsidR="006F7EE4" w:rsidRPr="003C04F1" w:rsidRDefault="00384FC4" w:rsidP="007F1392">
            <w:pPr>
              <w:pStyle w:val="Tablehead"/>
              <w:rPr>
                <w:bCs/>
              </w:rPr>
            </w:pPr>
            <w:proofErr w:type="spellStart"/>
            <w:r w:rsidRPr="003C04F1">
              <w:t>epfd</w:t>
            </w:r>
            <w:proofErr w:type="spellEnd"/>
            <w:r w:rsidRPr="003C04F1">
              <w:rPr>
                <w:b w:val="0"/>
                <w:color w:val="000000"/>
                <w:position w:val="-4"/>
                <w:sz w:val="18"/>
                <w:szCs w:val="18"/>
              </w:rPr>
              <w:sym w:font="Symbol" w:char="F0AF"/>
            </w:r>
            <w:r w:rsidRPr="003C04F1">
              <w:t xml:space="preserve"> (dB(W/m</w:t>
            </w:r>
            <w:r w:rsidRPr="003C04F1">
              <w:rPr>
                <w:bCs/>
                <w:vertAlign w:val="superscript"/>
              </w:rPr>
              <w:t>2</w:t>
            </w:r>
            <w:r w:rsidRPr="003C04F1">
              <w:t>))</w:t>
            </w:r>
          </w:p>
        </w:tc>
        <w:tc>
          <w:tcPr>
            <w:tcW w:w="2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37C23" w14:textId="77777777" w:rsidR="006F7EE4" w:rsidRPr="003C04F1" w:rsidRDefault="00384FC4" w:rsidP="007F1392">
            <w:pPr>
              <w:pStyle w:val="Tablehead"/>
            </w:pPr>
            <w:r w:rsidRPr="003C04F1">
              <w:t>Percentage of time</w:t>
            </w:r>
            <w:r w:rsidRPr="003C04F1">
              <w:br/>
              <w:t xml:space="preserve">during which </w:t>
            </w:r>
            <w:proofErr w:type="spellStart"/>
            <w:r w:rsidRPr="003C04F1">
              <w:t>epfd</w:t>
            </w:r>
            <w:proofErr w:type="spellEnd"/>
            <w:r w:rsidRPr="003C04F1">
              <w:rPr>
                <w:b w:val="0"/>
                <w:color w:val="000000"/>
                <w:position w:val="-4"/>
                <w:sz w:val="18"/>
                <w:szCs w:val="18"/>
              </w:rPr>
              <w:sym w:font="Symbol" w:char="F0AF"/>
            </w:r>
            <w:r w:rsidRPr="003C04F1">
              <w:t xml:space="preserve"> may not be exceeded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E0BE8" w14:textId="77777777" w:rsidR="006F7EE4" w:rsidRPr="003C04F1" w:rsidRDefault="00384FC4" w:rsidP="007F1392">
            <w:pPr>
              <w:pStyle w:val="Tablehead"/>
            </w:pPr>
            <w:r w:rsidRPr="003C04F1">
              <w:t>Reference</w:t>
            </w:r>
            <w:r w:rsidRPr="003C04F1">
              <w:br/>
              <w:t>bandwidth</w:t>
            </w:r>
            <w:r w:rsidRPr="003C04F1">
              <w:br/>
              <w:t>(kHz)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B77CE" w14:textId="77777777" w:rsidR="006F7EE4" w:rsidRPr="003C04F1" w:rsidRDefault="00384FC4" w:rsidP="007F1392">
            <w:pPr>
              <w:pStyle w:val="Tablehead"/>
            </w:pPr>
            <w:r w:rsidRPr="003C04F1">
              <w:t>Reference antenna</w:t>
            </w:r>
            <w:r w:rsidRPr="003C04F1">
              <w:br/>
              <w:t>diameter and reference</w:t>
            </w:r>
            <w:r w:rsidRPr="003C04F1">
              <w:br/>
              <w:t>radiation pattern</w:t>
            </w:r>
            <w:r w:rsidRPr="003C04F1">
              <w:rPr>
                <w:rFonts w:ascii="Times New Roman" w:hAnsi="Times New Roman" w:cs="Times New Roman"/>
                <w:b w:val="0"/>
                <w:bCs/>
                <w:position w:val="6"/>
                <w:sz w:val="16"/>
                <w:szCs w:val="16"/>
              </w:rPr>
              <w:t>7</w:t>
            </w:r>
          </w:p>
        </w:tc>
      </w:tr>
      <w:tr w:rsidR="007F1392" w:rsidRPr="0018559B" w14:paraId="113B514A" w14:textId="77777777" w:rsidTr="007F1392">
        <w:trPr>
          <w:jc w:val="center"/>
        </w:trPr>
        <w:tc>
          <w:tcPr>
            <w:tcW w:w="147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130C8E68" w14:textId="77777777" w:rsidR="00646EFF" w:rsidRDefault="00646EFF" w:rsidP="00646EFF">
            <w:pPr>
              <w:pStyle w:val="Tabletext"/>
              <w:keepNext/>
              <w:rPr>
                <w:ins w:id="45" w:author="CEPT" w:date="2023-08-16T12:10:00Z"/>
              </w:rPr>
            </w:pPr>
            <w:ins w:id="46" w:author="CEPT" w:date="2023-08-16T12:10:00Z">
              <w:r>
                <w:t xml:space="preserve">17.3-17.7 </w:t>
              </w:r>
            </w:ins>
          </w:p>
          <w:p w14:paraId="4C90AED9" w14:textId="77777777" w:rsidR="00646EFF" w:rsidRDefault="00646EFF" w:rsidP="00646EFF">
            <w:pPr>
              <w:pStyle w:val="Tabletext"/>
              <w:keepNext/>
              <w:rPr>
                <w:ins w:id="47" w:author="CEPT" w:date="2023-08-16T12:10:00Z"/>
              </w:rPr>
            </w:pPr>
            <w:ins w:id="48" w:author="CEPT" w:date="2023-08-16T12:10:00Z">
              <w:r>
                <w:t xml:space="preserve">in Regions 1 </w:t>
              </w:r>
              <w:proofErr w:type="gramStart"/>
              <w:r>
                <w:t>and  2</w:t>
              </w:r>
              <w:proofErr w:type="gramEnd"/>
              <w:r>
                <w:t>;</w:t>
              </w:r>
            </w:ins>
          </w:p>
          <w:p w14:paraId="31F9CFAA" w14:textId="50CC66CD" w:rsidR="006F7EE4" w:rsidRPr="003C04F1" w:rsidRDefault="00384FC4" w:rsidP="00646EFF">
            <w:pPr>
              <w:pStyle w:val="Tabletext"/>
              <w:keepNext/>
            </w:pPr>
            <w:r w:rsidRPr="003C04F1">
              <w:t>17.8-18.6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0803A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−175.4</w:t>
            </w:r>
          </w:p>
          <w:p w14:paraId="4364183F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−175.4</w:t>
            </w:r>
          </w:p>
          <w:p w14:paraId="7203074B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−172.5</w:t>
            </w:r>
          </w:p>
          <w:p w14:paraId="793BC35A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−167</w:t>
            </w:r>
          </w:p>
          <w:p w14:paraId="04C23E52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−164</w:t>
            </w:r>
          </w:p>
          <w:p w14:paraId="2ADD958D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−164</w:t>
            </w:r>
          </w:p>
        </w:tc>
        <w:tc>
          <w:tcPr>
            <w:tcW w:w="2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EF9D3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0</w:t>
            </w:r>
          </w:p>
          <w:p w14:paraId="6682BE96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90</w:t>
            </w:r>
          </w:p>
          <w:p w14:paraId="40D65D67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</w:t>
            </w:r>
          </w:p>
          <w:p w14:paraId="7ACA1B3F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99.714</w:t>
            </w:r>
          </w:p>
          <w:p w14:paraId="36843021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99.971</w:t>
            </w:r>
          </w:p>
          <w:p w14:paraId="08373FBA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100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47EF6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40</w:t>
            </w:r>
          </w:p>
        </w:tc>
        <w:tc>
          <w:tcPr>
            <w:tcW w:w="23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D78CA4" w14:textId="77777777" w:rsidR="006F7EE4" w:rsidRPr="00675218" w:rsidRDefault="00384FC4" w:rsidP="007F1392">
            <w:pPr>
              <w:pStyle w:val="Tabletext"/>
              <w:keepNext/>
              <w:jc w:val="center"/>
              <w:rPr>
                <w:lang w:val="fr-FR"/>
              </w:rPr>
            </w:pPr>
            <w:r w:rsidRPr="00675218">
              <w:rPr>
                <w:lang w:val="fr-FR"/>
              </w:rPr>
              <w:t>1 m</w:t>
            </w:r>
            <w:r w:rsidRPr="00675218">
              <w:rPr>
                <w:lang w:val="fr-FR"/>
              </w:rPr>
              <w:br/>
              <w:t>Recommendation</w:t>
            </w:r>
            <w:r w:rsidRPr="00675218">
              <w:rPr>
                <w:lang w:val="fr-FR"/>
              </w:rPr>
              <w:br/>
              <w:t>ITU</w:t>
            </w:r>
            <w:r w:rsidRPr="00675218">
              <w:rPr>
                <w:lang w:val="fr-FR"/>
              </w:rPr>
              <w:noBreakHyphen/>
              <w:t>R S.1428-1</w:t>
            </w:r>
          </w:p>
        </w:tc>
      </w:tr>
      <w:tr w:rsidR="007F1392" w:rsidRPr="003C04F1" w14:paraId="3943BAD0" w14:textId="77777777" w:rsidTr="007F1392">
        <w:trPr>
          <w:jc w:val="center"/>
        </w:trPr>
        <w:tc>
          <w:tcPr>
            <w:tcW w:w="14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AA31F7" w14:textId="77777777" w:rsidR="006F7EE4" w:rsidRPr="00675218" w:rsidRDefault="006F7EE4" w:rsidP="007F1392">
            <w:pPr>
              <w:keepNext/>
              <w:tabs>
                <w:tab w:val="clear" w:pos="1134"/>
                <w:tab w:val="clear" w:pos="1871"/>
                <w:tab w:val="clear" w:pos="2268"/>
              </w:tabs>
              <w:spacing w:before="40" w:after="40"/>
              <w:rPr>
                <w:sz w:val="20"/>
                <w:lang w:val="fr-FR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B9F68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675218">
              <w:rPr>
                <w:lang w:val="fr-FR"/>
              </w:rPr>
              <w:tab/>
            </w:r>
            <w:r w:rsidRPr="003C04F1">
              <w:t>−161.4</w:t>
            </w:r>
          </w:p>
          <w:p w14:paraId="5F2F27FB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−161.4</w:t>
            </w:r>
          </w:p>
          <w:p w14:paraId="2F1DA1CD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−158.5</w:t>
            </w:r>
          </w:p>
          <w:p w14:paraId="1ED4F23E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−153</w:t>
            </w:r>
          </w:p>
          <w:p w14:paraId="6A5DF3E9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−150</w:t>
            </w:r>
          </w:p>
          <w:p w14:paraId="3163251C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−150</w:t>
            </w:r>
          </w:p>
        </w:tc>
        <w:tc>
          <w:tcPr>
            <w:tcW w:w="2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3797D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0</w:t>
            </w:r>
          </w:p>
          <w:p w14:paraId="0BA893D8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90</w:t>
            </w:r>
          </w:p>
          <w:p w14:paraId="5D3C7A5E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</w:t>
            </w:r>
          </w:p>
          <w:p w14:paraId="742F4B20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99.714</w:t>
            </w:r>
          </w:p>
          <w:p w14:paraId="556208CE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99.971</w:t>
            </w:r>
          </w:p>
          <w:p w14:paraId="2CF89C2E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100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C6647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1 000</w:t>
            </w:r>
          </w:p>
        </w:tc>
        <w:tc>
          <w:tcPr>
            <w:tcW w:w="237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3C9C45" w14:textId="77777777" w:rsidR="006F7EE4" w:rsidRPr="003C04F1" w:rsidRDefault="006F7EE4" w:rsidP="007F1392">
            <w:pPr>
              <w:keepNext/>
              <w:tabs>
                <w:tab w:val="clear" w:pos="1134"/>
                <w:tab w:val="clear" w:pos="1871"/>
                <w:tab w:val="clear" w:pos="2268"/>
              </w:tabs>
              <w:spacing w:before="40" w:after="40"/>
              <w:rPr>
                <w:sz w:val="20"/>
              </w:rPr>
            </w:pPr>
          </w:p>
        </w:tc>
      </w:tr>
      <w:tr w:rsidR="007F1392" w:rsidRPr="0018559B" w14:paraId="6B1FADD8" w14:textId="77777777" w:rsidTr="007F1392">
        <w:trPr>
          <w:jc w:val="center"/>
        </w:trPr>
        <w:tc>
          <w:tcPr>
            <w:tcW w:w="1475" w:type="dxa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6629CCB" w14:textId="77777777" w:rsidR="006F7EE4" w:rsidRPr="003C04F1" w:rsidRDefault="006F7EE4" w:rsidP="007F1392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position w:val="-6"/>
                <w:sz w:val="16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612C7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−178.4</w:t>
            </w:r>
          </w:p>
          <w:p w14:paraId="0FAB4007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−178.4</w:t>
            </w:r>
          </w:p>
          <w:p w14:paraId="37C3F6F4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−171.4</w:t>
            </w:r>
          </w:p>
          <w:p w14:paraId="73E5C122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−170.5</w:t>
            </w:r>
          </w:p>
          <w:p w14:paraId="502F3507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−166</w:t>
            </w:r>
          </w:p>
          <w:p w14:paraId="3E123B2A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tab/>
              <w:t>−164</w:t>
            </w:r>
          </w:p>
          <w:p w14:paraId="5C748A21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85"/>
              </w:tabs>
              <w:spacing w:before="0" w:after="0"/>
            </w:pPr>
            <w:r w:rsidRPr="003C04F1">
              <w:lastRenderedPageBreak/>
              <w:tab/>
              <w:t>−164</w:t>
            </w:r>
          </w:p>
        </w:tc>
        <w:tc>
          <w:tcPr>
            <w:tcW w:w="2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405F3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lastRenderedPageBreak/>
              <w:t>0</w:t>
            </w:r>
          </w:p>
          <w:p w14:paraId="2FC5460C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99.4</w:t>
            </w:r>
          </w:p>
          <w:p w14:paraId="3E1CFD1F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99.9</w:t>
            </w:r>
          </w:p>
          <w:p w14:paraId="79276207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99.913</w:t>
            </w:r>
          </w:p>
          <w:p w14:paraId="76E8A997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99.971</w:t>
            </w:r>
          </w:p>
          <w:p w14:paraId="56BEFA38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99.977</w:t>
            </w:r>
          </w:p>
          <w:p w14:paraId="779213A0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lastRenderedPageBreak/>
              <w:t>100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7E6CC" w14:textId="77777777" w:rsidR="006F7EE4" w:rsidRPr="003C04F1" w:rsidRDefault="00384FC4" w:rsidP="007F1392">
            <w:pPr>
              <w:pStyle w:val="Tabletext"/>
              <w:jc w:val="center"/>
            </w:pPr>
            <w:r w:rsidRPr="003C04F1">
              <w:lastRenderedPageBreak/>
              <w:t>40</w:t>
            </w:r>
          </w:p>
        </w:tc>
        <w:tc>
          <w:tcPr>
            <w:tcW w:w="237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5C2DFBBF" w14:textId="77777777" w:rsidR="006F7EE4" w:rsidRPr="00675218" w:rsidRDefault="00384FC4" w:rsidP="007F1392">
            <w:pPr>
              <w:pStyle w:val="Tabletext"/>
              <w:jc w:val="center"/>
              <w:rPr>
                <w:lang w:val="fr-FR"/>
              </w:rPr>
            </w:pPr>
            <w:r w:rsidRPr="00675218">
              <w:rPr>
                <w:lang w:val="fr-FR"/>
              </w:rPr>
              <w:t>2 m</w:t>
            </w:r>
            <w:r w:rsidRPr="00675218">
              <w:rPr>
                <w:lang w:val="fr-FR"/>
              </w:rPr>
              <w:br/>
              <w:t>Recommendation</w:t>
            </w:r>
            <w:r w:rsidRPr="00675218">
              <w:rPr>
                <w:lang w:val="fr-FR"/>
              </w:rPr>
              <w:br/>
              <w:t>ITU</w:t>
            </w:r>
            <w:r w:rsidRPr="00675218">
              <w:rPr>
                <w:lang w:val="fr-FR"/>
              </w:rPr>
              <w:noBreakHyphen/>
              <w:t>R S.1428-1</w:t>
            </w:r>
          </w:p>
        </w:tc>
      </w:tr>
      <w:tr w:rsidR="007F1392" w:rsidRPr="003C04F1" w14:paraId="6D380030" w14:textId="77777777" w:rsidTr="007F1392">
        <w:trPr>
          <w:jc w:val="center"/>
        </w:trPr>
        <w:tc>
          <w:tcPr>
            <w:tcW w:w="147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95D210B" w14:textId="77777777" w:rsidR="006F7EE4" w:rsidRPr="00675218" w:rsidRDefault="006F7EE4" w:rsidP="007F1392">
            <w:pPr>
              <w:tabs>
                <w:tab w:val="clear" w:pos="1134"/>
                <w:tab w:val="clear" w:pos="1871"/>
                <w:tab w:val="clear" w:pos="2268"/>
              </w:tabs>
              <w:spacing w:before="40" w:after="40"/>
              <w:rPr>
                <w:sz w:val="20"/>
                <w:lang w:val="fr-FR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97A4A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675218">
              <w:rPr>
                <w:lang w:val="fr-FR"/>
              </w:rPr>
              <w:tab/>
            </w:r>
            <w:r w:rsidRPr="003C04F1">
              <w:t>−164.4</w:t>
            </w:r>
          </w:p>
          <w:p w14:paraId="006533D1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−164.4</w:t>
            </w:r>
          </w:p>
          <w:p w14:paraId="45817E9D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−157.4</w:t>
            </w:r>
          </w:p>
          <w:p w14:paraId="13E334E4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−156.5</w:t>
            </w:r>
          </w:p>
          <w:p w14:paraId="0E70C741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−152</w:t>
            </w:r>
          </w:p>
          <w:p w14:paraId="1798B37A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−150</w:t>
            </w:r>
          </w:p>
          <w:p w14:paraId="5829FEE6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−150</w:t>
            </w:r>
          </w:p>
        </w:tc>
        <w:tc>
          <w:tcPr>
            <w:tcW w:w="2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4A481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0</w:t>
            </w:r>
          </w:p>
          <w:p w14:paraId="3EC7D8BB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99.4</w:t>
            </w:r>
          </w:p>
          <w:p w14:paraId="13D25F0B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99.9</w:t>
            </w:r>
          </w:p>
          <w:p w14:paraId="0894EC10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99.913</w:t>
            </w:r>
          </w:p>
          <w:p w14:paraId="5430C4BA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99.971</w:t>
            </w:r>
          </w:p>
          <w:p w14:paraId="6DF80622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99.977</w:t>
            </w:r>
          </w:p>
          <w:p w14:paraId="5F103C23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100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FF93D" w14:textId="77777777" w:rsidR="006F7EE4" w:rsidRPr="003C04F1" w:rsidRDefault="00384FC4" w:rsidP="007F1392">
            <w:pPr>
              <w:pStyle w:val="Tabletext"/>
              <w:jc w:val="center"/>
              <w:rPr>
                <w:vertAlign w:val="superscript"/>
              </w:rPr>
            </w:pPr>
            <w:r w:rsidRPr="003C04F1">
              <w:t>1 000</w:t>
            </w:r>
          </w:p>
        </w:tc>
        <w:tc>
          <w:tcPr>
            <w:tcW w:w="23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694991" w14:textId="77777777" w:rsidR="006F7EE4" w:rsidRPr="003C04F1" w:rsidRDefault="006F7EE4" w:rsidP="007F1392">
            <w:pPr>
              <w:tabs>
                <w:tab w:val="clear" w:pos="1134"/>
                <w:tab w:val="clear" w:pos="1871"/>
                <w:tab w:val="clear" w:pos="2268"/>
              </w:tabs>
              <w:spacing w:before="40" w:after="40"/>
              <w:rPr>
                <w:sz w:val="20"/>
              </w:rPr>
            </w:pPr>
          </w:p>
        </w:tc>
      </w:tr>
      <w:tr w:rsidR="007F1392" w:rsidRPr="0018559B" w14:paraId="08AB1A3A" w14:textId="77777777" w:rsidTr="007F1392">
        <w:trPr>
          <w:jc w:val="center"/>
        </w:trPr>
        <w:tc>
          <w:tcPr>
            <w:tcW w:w="147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86C1A57" w14:textId="77777777" w:rsidR="006F7EE4" w:rsidRPr="003C04F1" w:rsidRDefault="006F7EE4" w:rsidP="007F1392">
            <w:pPr>
              <w:tabs>
                <w:tab w:val="clear" w:pos="1134"/>
                <w:tab w:val="clear" w:pos="1871"/>
                <w:tab w:val="clear" w:pos="2268"/>
              </w:tabs>
              <w:spacing w:before="40" w:after="40"/>
              <w:rPr>
                <w:sz w:val="20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B3A79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−185.4</w:t>
            </w:r>
          </w:p>
          <w:p w14:paraId="293EF6A5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−185.4</w:t>
            </w:r>
          </w:p>
          <w:p w14:paraId="6F88E4BE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−180</w:t>
            </w:r>
          </w:p>
          <w:p w14:paraId="71BC2DD4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−180</w:t>
            </w:r>
          </w:p>
          <w:p w14:paraId="5B3711EE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−172</w:t>
            </w:r>
          </w:p>
          <w:p w14:paraId="6AB7B14C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−164</w:t>
            </w:r>
          </w:p>
          <w:p w14:paraId="2419A8A6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−164</w:t>
            </w:r>
          </w:p>
        </w:tc>
        <w:tc>
          <w:tcPr>
            <w:tcW w:w="2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79B56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0</w:t>
            </w:r>
          </w:p>
          <w:p w14:paraId="2CBEDA1B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99.8</w:t>
            </w:r>
          </w:p>
          <w:p w14:paraId="30C20990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99.8</w:t>
            </w:r>
          </w:p>
          <w:p w14:paraId="1EF5A54B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99.943</w:t>
            </w:r>
          </w:p>
          <w:p w14:paraId="50D2E8C4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99.943</w:t>
            </w:r>
          </w:p>
          <w:p w14:paraId="46387BB9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99.998</w:t>
            </w:r>
          </w:p>
          <w:p w14:paraId="7FEF3DD9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100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49F47" w14:textId="77777777" w:rsidR="006F7EE4" w:rsidRPr="003C04F1" w:rsidRDefault="00384FC4" w:rsidP="007F1392">
            <w:pPr>
              <w:pStyle w:val="Tabletext"/>
              <w:jc w:val="center"/>
              <w:rPr>
                <w:vertAlign w:val="superscript"/>
              </w:rPr>
            </w:pPr>
            <w:r w:rsidRPr="003C04F1">
              <w:t>40</w:t>
            </w:r>
          </w:p>
        </w:tc>
        <w:tc>
          <w:tcPr>
            <w:tcW w:w="237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4FFF1A91" w14:textId="77777777" w:rsidR="006F7EE4" w:rsidRPr="00675218" w:rsidRDefault="00384FC4" w:rsidP="007F1392">
            <w:pPr>
              <w:pStyle w:val="Tabletext"/>
              <w:jc w:val="center"/>
              <w:rPr>
                <w:lang w:val="fr-FR"/>
              </w:rPr>
            </w:pPr>
            <w:r w:rsidRPr="00675218">
              <w:rPr>
                <w:lang w:val="fr-FR"/>
              </w:rPr>
              <w:t>5 m</w:t>
            </w:r>
            <w:r w:rsidRPr="00675218">
              <w:rPr>
                <w:lang w:val="fr-FR"/>
              </w:rPr>
              <w:br/>
              <w:t>Recommendation</w:t>
            </w:r>
            <w:r w:rsidRPr="00675218">
              <w:rPr>
                <w:lang w:val="fr-FR"/>
              </w:rPr>
              <w:br/>
              <w:t>ITU</w:t>
            </w:r>
            <w:r w:rsidRPr="00675218">
              <w:rPr>
                <w:lang w:val="fr-FR"/>
              </w:rPr>
              <w:noBreakHyphen/>
              <w:t>R S.1428-1</w:t>
            </w:r>
          </w:p>
        </w:tc>
      </w:tr>
      <w:tr w:rsidR="007F1392" w:rsidRPr="003C04F1" w14:paraId="61C9B9A4" w14:textId="77777777" w:rsidTr="007F1392">
        <w:trPr>
          <w:jc w:val="center"/>
        </w:trPr>
        <w:tc>
          <w:tcPr>
            <w:tcW w:w="14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9C59D" w14:textId="77777777" w:rsidR="006F7EE4" w:rsidRPr="00675218" w:rsidRDefault="006F7EE4" w:rsidP="007F1392">
            <w:pPr>
              <w:tabs>
                <w:tab w:val="clear" w:pos="1134"/>
                <w:tab w:val="clear" w:pos="1871"/>
                <w:tab w:val="clear" w:pos="2268"/>
              </w:tabs>
              <w:spacing w:before="40" w:after="40"/>
              <w:rPr>
                <w:sz w:val="20"/>
                <w:lang w:val="fr-FR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EE7C3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675218">
              <w:rPr>
                <w:lang w:val="fr-FR"/>
              </w:rPr>
              <w:tab/>
            </w:r>
            <w:r w:rsidRPr="003C04F1">
              <w:t>−171.4</w:t>
            </w:r>
          </w:p>
          <w:p w14:paraId="10CDE182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−171.4</w:t>
            </w:r>
          </w:p>
          <w:p w14:paraId="4550FE82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−166</w:t>
            </w:r>
          </w:p>
          <w:p w14:paraId="4F40A99A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−166</w:t>
            </w:r>
          </w:p>
          <w:p w14:paraId="7EB753C1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−158</w:t>
            </w:r>
          </w:p>
          <w:p w14:paraId="5A151902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−150</w:t>
            </w:r>
          </w:p>
          <w:p w14:paraId="766D5257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decimal" w:pos="770"/>
              </w:tabs>
              <w:spacing w:before="0" w:after="0"/>
            </w:pPr>
            <w:r w:rsidRPr="003C04F1">
              <w:tab/>
              <w:t>−150</w:t>
            </w:r>
          </w:p>
        </w:tc>
        <w:tc>
          <w:tcPr>
            <w:tcW w:w="2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CD408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0</w:t>
            </w:r>
          </w:p>
          <w:p w14:paraId="305F1DA2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99.8</w:t>
            </w:r>
          </w:p>
          <w:p w14:paraId="4C00AAD0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99.8</w:t>
            </w:r>
          </w:p>
          <w:p w14:paraId="50A5DB08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99.943</w:t>
            </w:r>
          </w:p>
          <w:p w14:paraId="05D0AA36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99.943</w:t>
            </w:r>
          </w:p>
          <w:p w14:paraId="311E871A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99.998</w:t>
            </w:r>
          </w:p>
          <w:p w14:paraId="7B31ADBC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decimal" w:pos="1276"/>
              </w:tabs>
              <w:spacing w:before="0" w:after="0"/>
            </w:pPr>
            <w:r w:rsidRPr="003C04F1">
              <w:t>100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2F577" w14:textId="77777777" w:rsidR="006F7EE4" w:rsidRPr="003C04F1" w:rsidRDefault="00384FC4" w:rsidP="007F1392">
            <w:pPr>
              <w:pStyle w:val="Tabletext"/>
              <w:jc w:val="center"/>
              <w:rPr>
                <w:vertAlign w:val="superscript"/>
              </w:rPr>
            </w:pPr>
            <w:r w:rsidRPr="003C04F1">
              <w:t>1 000</w:t>
            </w:r>
          </w:p>
        </w:tc>
        <w:tc>
          <w:tcPr>
            <w:tcW w:w="23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FACED" w14:textId="77777777" w:rsidR="006F7EE4" w:rsidRPr="003C04F1" w:rsidRDefault="006F7EE4" w:rsidP="007F1392">
            <w:pPr>
              <w:tabs>
                <w:tab w:val="clear" w:pos="1134"/>
                <w:tab w:val="clear" w:pos="1871"/>
                <w:tab w:val="clear" w:pos="2268"/>
              </w:tabs>
              <w:spacing w:before="40" w:after="40"/>
              <w:rPr>
                <w:sz w:val="20"/>
              </w:rPr>
            </w:pPr>
          </w:p>
        </w:tc>
      </w:tr>
    </w:tbl>
    <w:p w14:paraId="12E3B59A" w14:textId="75AE4841" w:rsidR="00FE031A" w:rsidRDefault="00384FC4">
      <w:pPr>
        <w:pStyle w:val="Reasons"/>
      </w:pPr>
      <w:r>
        <w:rPr>
          <w:b/>
        </w:rPr>
        <w:t>Reasons:</w:t>
      </w:r>
      <w:r>
        <w:tab/>
        <w:t>t</w:t>
      </w:r>
      <w:r w:rsidR="00646EFF" w:rsidRPr="00646EFF">
        <w:t xml:space="preserve">o extend the applicability in </w:t>
      </w:r>
      <w:proofErr w:type="gramStart"/>
      <w:r w:rsidR="00646EFF" w:rsidRPr="00646EFF">
        <w:t>Regions</w:t>
      </w:r>
      <w:proofErr w:type="gramEnd"/>
      <w:r w:rsidR="00646EFF" w:rsidRPr="00646EFF">
        <w:t xml:space="preserve"> 1 and 2 of Table </w:t>
      </w:r>
      <w:r w:rsidR="00646EFF" w:rsidRPr="00646EFF">
        <w:rPr>
          <w:b/>
          <w:bCs/>
        </w:rPr>
        <w:t>22-1B</w:t>
      </w:r>
      <w:r w:rsidR="00646EFF" w:rsidRPr="00646EFF">
        <w:t xml:space="preserve"> </w:t>
      </w:r>
      <w:proofErr w:type="spellStart"/>
      <w:r w:rsidR="00646EFF" w:rsidRPr="00646EFF">
        <w:t>epfd</w:t>
      </w:r>
      <w:proofErr w:type="spellEnd"/>
      <w:r w:rsidR="00646EFF" w:rsidRPr="00646EFF">
        <w:t xml:space="preserve"> limits to the frequency band 17.3-17.7 GHz to non-GSO systems to protect downlink operations (space-to-Earth) for the Fixed Satellite Service (FSS) of GSO satellite networks.</w:t>
      </w:r>
    </w:p>
    <w:p w14:paraId="43262FA8" w14:textId="44D24C91" w:rsidR="00646EFF" w:rsidRDefault="00646EFF" w:rsidP="00646EFF">
      <w:pPr>
        <w:pStyle w:val="Proposal"/>
      </w:pPr>
      <w:r>
        <w:t>ADD</w:t>
      </w:r>
      <w:r>
        <w:tab/>
        <w:t>EUR/</w:t>
      </w:r>
      <w:r w:rsidR="00F8584E">
        <w:t>XXXX</w:t>
      </w:r>
      <w:r>
        <w:t>A19/6</w:t>
      </w:r>
    </w:p>
    <w:p w14:paraId="27D46BDA" w14:textId="77777777" w:rsidR="00646EFF" w:rsidRPr="00252B59" w:rsidRDefault="00646EFF" w:rsidP="00646EFF">
      <w:pPr>
        <w:keepNext/>
        <w:keepLines/>
        <w:spacing w:before="0"/>
        <w:rPr>
          <w:rFonts w:ascii="Verdana" w:hAnsi="Verdana"/>
          <w:b/>
          <w:bCs/>
          <w:sz w:val="18"/>
        </w:rPr>
      </w:pPr>
      <w:r w:rsidRPr="00252B59">
        <w:t>_______________</w:t>
      </w:r>
    </w:p>
    <w:p w14:paraId="1B3A4AB6" w14:textId="0180D83B" w:rsidR="00646EFF" w:rsidRPr="00252B59" w:rsidRDefault="00646EFF" w:rsidP="00646EFF">
      <w:pPr>
        <w:pStyle w:val="Notedebasdepage"/>
      </w:pPr>
      <w:r w:rsidRPr="00252B59">
        <w:rPr>
          <w:rStyle w:val="Appelnotedebasdep"/>
        </w:rPr>
        <w:t>X</w:t>
      </w:r>
      <w:r w:rsidRPr="00252B59">
        <w:tab/>
      </w:r>
      <w:bookmarkStart w:id="49" w:name="_Hlk114098103"/>
      <w:r w:rsidRPr="00252B59">
        <w:rPr>
          <w:rStyle w:val="Artdef"/>
        </w:rPr>
        <w:t>22.5C.X</w:t>
      </w:r>
      <w:r w:rsidRPr="00252B59">
        <w:tab/>
        <w:t xml:space="preserve">In Region 2, a non-geostationary-satellite system in the fixed-satellite service, shall meet the limits of this table for the </w:t>
      </w:r>
      <w:r>
        <w:t>frequency band</w:t>
      </w:r>
      <w:r w:rsidRPr="00252B59">
        <w:t xml:space="preserve"> 17.3-17.7 GHz with respect to geostationary-satellite systems in the broadcasting-satellite service and </w:t>
      </w:r>
      <w:r w:rsidRPr="00646EFF">
        <w:t xml:space="preserve">the reference patterns of Recommendation ITU-R BO.1443-3 shall be used when calculating </w:t>
      </w:r>
      <w:r>
        <w:t>t</w:t>
      </w:r>
      <w:r w:rsidRPr="00646EFF">
        <w:t>he equivalent power flux density</w:t>
      </w:r>
      <w:r w:rsidRPr="00252B59">
        <w:t>.</w:t>
      </w:r>
      <w:r w:rsidRPr="00252B59">
        <w:rPr>
          <w:sz w:val="16"/>
          <w:szCs w:val="14"/>
        </w:rPr>
        <w:t>     (WRC-23)</w:t>
      </w:r>
      <w:bookmarkEnd w:id="49"/>
    </w:p>
    <w:p w14:paraId="17E96DAD" w14:textId="668BEB93" w:rsidR="00646EFF" w:rsidRDefault="00646EFF" w:rsidP="00646EFF">
      <w:pPr>
        <w:pStyle w:val="Reasons"/>
      </w:pPr>
      <w:r w:rsidRPr="00646EFF">
        <w:rPr>
          <w:b/>
        </w:rPr>
        <w:t>Reasons:</w:t>
      </w:r>
      <w:r w:rsidRPr="00646EFF">
        <w:tab/>
      </w:r>
      <w:r w:rsidRPr="00646EFF">
        <w:rPr>
          <w:bCs/>
          <w:szCs w:val="24"/>
        </w:rPr>
        <w:t xml:space="preserve">For non-GSO systems operating in </w:t>
      </w:r>
      <w:proofErr w:type="gramStart"/>
      <w:r w:rsidRPr="00646EFF">
        <w:rPr>
          <w:bCs/>
          <w:szCs w:val="24"/>
        </w:rPr>
        <w:t>Region</w:t>
      </w:r>
      <w:proofErr w:type="gramEnd"/>
      <w:r w:rsidRPr="00646EFF">
        <w:rPr>
          <w:bCs/>
          <w:szCs w:val="24"/>
        </w:rPr>
        <w:t> 2, e</w:t>
      </w:r>
      <w:r w:rsidRPr="00646EFF">
        <w:rPr>
          <w:szCs w:val="24"/>
        </w:rPr>
        <w:t>xtend the applicability of Table </w:t>
      </w:r>
      <w:r w:rsidRPr="00646EFF">
        <w:rPr>
          <w:b/>
          <w:bCs/>
          <w:szCs w:val="24"/>
        </w:rPr>
        <w:t>22-1B</w:t>
      </w:r>
      <w:r w:rsidRPr="00646EFF">
        <w:rPr>
          <w:szCs w:val="24"/>
        </w:rPr>
        <w:t xml:space="preserve"> </w:t>
      </w:r>
      <w:proofErr w:type="spellStart"/>
      <w:r w:rsidRPr="00646EFF">
        <w:rPr>
          <w:szCs w:val="24"/>
        </w:rPr>
        <w:t>epfd</w:t>
      </w:r>
      <w:proofErr w:type="spellEnd"/>
      <w:r w:rsidRPr="00646EFF">
        <w:rPr>
          <w:szCs w:val="24"/>
        </w:rPr>
        <w:t xml:space="preserve"> limits to the frequency band </w:t>
      </w:r>
      <w:r w:rsidRPr="00646EFF">
        <w:t xml:space="preserve">17.3-17.7 GHz to protect the broadcasting-satellite service. </w:t>
      </w:r>
      <w:r w:rsidRPr="00646EFF">
        <w:rPr>
          <w:szCs w:val="24"/>
        </w:rPr>
        <w:t xml:space="preserve">The footnote makes </w:t>
      </w:r>
      <w:r>
        <w:rPr>
          <w:szCs w:val="24"/>
        </w:rPr>
        <w:t>the</w:t>
      </w:r>
      <w:r w:rsidRPr="00646EFF">
        <w:rPr>
          <w:szCs w:val="24"/>
        </w:rPr>
        <w:t xml:space="preserve"> use </w:t>
      </w:r>
      <w:r>
        <w:rPr>
          <w:szCs w:val="24"/>
        </w:rPr>
        <w:t xml:space="preserve">of </w:t>
      </w:r>
      <w:r w:rsidRPr="00646EFF">
        <w:rPr>
          <w:szCs w:val="24"/>
        </w:rPr>
        <w:t>Recommendation ITU-R BO.1443</w:t>
      </w:r>
      <w:r>
        <w:rPr>
          <w:szCs w:val="24"/>
        </w:rPr>
        <w:t>-3 mandatory</w:t>
      </w:r>
      <w:r w:rsidRPr="00646EFF">
        <w:rPr>
          <w:szCs w:val="24"/>
        </w:rPr>
        <w:t>.</w:t>
      </w:r>
    </w:p>
    <w:p w14:paraId="44BA9370" w14:textId="185AC432" w:rsidR="00FE031A" w:rsidRDefault="00384FC4">
      <w:pPr>
        <w:pStyle w:val="Proposal"/>
      </w:pPr>
      <w:r>
        <w:t>MOD</w:t>
      </w:r>
      <w:r>
        <w:tab/>
        <w:t>EUR/</w:t>
      </w:r>
      <w:r w:rsidR="00F8584E">
        <w:t>XXXX</w:t>
      </w:r>
      <w:r>
        <w:t>A19/7</w:t>
      </w:r>
    </w:p>
    <w:p w14:paraId="44B6F5E5" w14:textId="1FDE60AE" w:rsidR="006F7EE4" w:rsidRPr="003C04F1" w:rsidRDefault="00384FC4" w:rsidP="007F1392">
      <w:pPr>
        <w:pStyle w:val="TableNo"/>
      </w:pPr>
      <w:r w:rsidRPr="003C04F1">
        <w:t xml:space="preserve">TABLE  </w:t>
      </w:r>
      <w:r w:rsidRPr="003C04F1">
        <w:rPr>
          <w:b/>
          <w:bCs/>
        </w:rPr>
        <w:t>22-3</w:t>
      </w:r>
      <w:r w:rsidRPr="003C04F1">
        <w:rPr>
          <w:sz w:val="16"/>
          <w:szCs w:val="16"/>
        </w:rPr>
        <w:t>     (WRC</w:t>
      </w:r>
      <w:r w:rsidRPr="003C04F1">
        <w:rPr>
          <w:sz w:val="16"/>
          <w:szCs w:val="16"/>
        </w:rPr>
        <w:noBreakHyphen/>
      </w:r>
      <w:del w:id="50" w:author="CEPT" w:date="2023-08-16T12:17:00Z">
        <w:r w:rsidRPr="003C04F1" w:rsidDel="008C002E">
          <w:rPr>
            <w:sz w:val="16"/>
            <w:szCs w:val="16"/>
          </w:rPr>
          <w:delText>2000</w:delText>
        </w:r>
      </w:del>
      <w:ins w:id="51" w:author="CEPT" w:date="2023-08-16T12:17:00Z">
        <w:r w:rsidR="008C002E">
          <w:rPr>
            <w:sz w:val="16"/>
            <w:szCs w:val="16"/>
          </w:rPr>
          <w:t>23</w:t>
        </w:r>
      </w:ins>
      <w:r w:rsidRPr="003C04F1">
        <w:rPr>
          <w:sz w:val="16"/>
          <w:szCs w:val="16"/>
        </w:rPr>
        <w:t>)</w:t>
      </w:r>
    </w:p>
    <w:p w14:paraId="3A043399" w14:textId="77777777" w:rsidR="006F7EE4" w:rsidRPr="003C04F1" w:rsidRDefault="00384FC4" w:rsidP="007F1392">
      <w:pPr>
        <w:pStyle w:val="Tabletitle"/>
        <w:rPr>
          <w:rStyle w:val="Appelnotedebasdep"/>
        </w:rPr>
      </w:pPr>
      <w:r w:rsidRPr="003C04F1">
        <w:t xml:space="preserve">Limits to the </w:t>
      </w:r>
      <w:proofErr w:type="spellStart"/>
      <w:r w:rsidRPr="003C04F1">
        <w:t>epfd</w:t>
      </w:r>
      <w:r w:rsidRPr="003C04F1">
        <w:rPr>
          <w:vertAlign w:val="subscript"/>
        </w:rPr>
        <w:t>is</w:t>
      </w:r>
      <w:proofErr w:type="spellEnd"/>
      <w:r w:rsidRPr="003C04F1">
        <w:t xml:space="preserve"> radiated by non-geostationary-satellite systems in the fixed-</w:t>
      </w:r>
      <w:r w:rsidRPr="003C04F1">
        <w:br/>
        <w:t>satellite service in certain frequency bands</w:t>
      </w:r>
      <w:r w:rsidRPr="003C04F1">
        <w:rPr>
          <w:rStyle w:val="Appelnotedebasdep"/>
          <w:rFonts w:ascii="Times New Roman" w:hAnsi="Times New Roman"/>
          <w:b w:val="0"/>
        </w:rPr>
        <w:t>19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4"/>
        <w:gridCol w:w="1472"/>
        <w:gridCol w:w="2358"/>
        <w:gridCol w:w="1417"/>
        <w:gridCol w:w="2678"/>
      </w:tblGrid>
      <w:tr w:rsidR="007F1392" w:rsidRPr="003C04F1" w14:paraId="77A00E84" w14:textId="77777777" w:rsidTr="007F1392">
        <w:trPr>
          <w:cantSplit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5384" w14:textId="77777777" w:rsidR="006F7EE4" w:rsidRPr="003C04F1" w:rsidRDefault="00384FC4" w:rsidP="007F1392">
            <w:pPr>
              <w:pStyle w:val="Tablehead"/>
              <w:keepNext w:val="0"/>
            </w:pPr>
            <w:r w:rsidRPr="003C04F1">
              <w:t>Frequency band</w:t>
            </w:r>
            <w:r w:rsidRPr="003C04F1">
              <w:br/>
              <w:t>(GHz)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CE1C" w14:textId="77777777" w:rsidR="006F7EE4" w:rsidRPr="003C04F1" w:rsidRDefault="00384FC4" w:rsidP="007F1392">
            <w:pPr>
              <w:pStyle w:val="Tablehead"/>
              <w:keepNext w:val="0"/>
            </w:pPr>
            <w:proofErr w:type="spellStart"/>
            <w:r w:rsidRPr="003C04F1">
              <w:t>epfd</w:t>
            </w:r>
            <w:r w:rsidRPr="003C04F1">
              <w:rPr>
                <w:vertAlign w:val="subscript"/>
              </w:rPr>
              <w:t>is</w:t>
            </w:r>
            <w:proofErr w:type="spellEnd"/>
            <w:r w:rsidRPr="003C04F1">
              <w:br/>
              <w:t>(dB(W/m</w:t>
            </w:r>
            <w:r w:rsidRPr="003C04F1">
              <w:rPr>
                <w:vertAlign w:val="superscript"/>
              </w:rPr>
              <w:t>2</w:t>
            </w:r>
            <w:r w:rsidRPr="003C04F1">
              <w:t>))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FC3D" w14:textId="77777777" w:rsidR="006F7EE4" w:rsidRPr="003C04F1" w:rsidRDefault="00384FC4" w:rsidP="007F1392">
            <w:pPr>
              <w:pStyle w:val="Tablehead"/>
              <w:keepNext w:val="0"/>
            </w:pPr>
            <w:r w:rsidRPr="003C04F1">
              <w:t xml:space="preserve">Percentage of time during which </w:t>
            </w:r>
            <w:proofErr w:type="spellStart"/>
            <w:r w:rsidRPr="003C04F1">
              <w:t>epfd</w:t>
            </w:r>
            <w:r w:rsidRPr="003C04F1">
              <w:rPr>
                <w:vertAlign w:val="subscript"/>
              </w:rPr>
              <w:t>is</w:t>
            </w:r>
            <w:proofErr w:type="spellEnd"/>
            <w:r w:rsidRPr="003C04F1">
              <w:t xml:space="preserve"> level may not be exceeded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7193" w14:textId="77777777" w:rsidR="006F7EE4" w:rsidRPr="003C04F1" w:rsidRDefault="00384FC4" w:rsidP="007F1392">
            <w:pPr>
              <w:pStyle w:val="Tablehead"/>
              <w:keepNext w:val="0"/>
            </w:pPr>
            <w:r w:rsidRPr="003C04F1">
              <w:t>Reference bandwidth</w:t>
            </w:r>
            <w:r w:rsidRPr="003C04F1">
              <w:br/>
              <w:t>(kHz)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DDD5" w14:textId="77777777" w:rsidR="006F7EE4" w:rsidRPr="003C04F1" w:rsidRDefault="00384FC4" w:rsidP="007F1392">
            <w:pPr>
              <w:pStyle w:val="Tablehead"/>
              <w:keepNext w:val="0"/>
            </w:pPr>
            <w:r w:rsidRPr="003C04F1">
              <w:t>Reference antenna beamwidth and reference radiation pattern</w:t>
            </w:r>
            <w:r w:rsidRPr="003C04F1">
              <w:rPr>
                <w:rStyle w:val="Appelnotedebasdep"/>
                <w:rFonts w:ascii="Times New Roman" w:hAnsi="Times New Roman" w:cs="Times New Roman"/>
                <w:b w:val="0"/>
                <w:bCs/>
              </w:rPr>
              <w:t>20</w:t>
            </w:r>
          </w:p>
        </w:tc>
      </w:tr>
      <w:tr w:rsidR="007F1392" w:rsidRPr="0018559B" w14:paraId="46C80D25" w14:textId="77777777" w:rsidTr="007F1392">
        <w:trPr>
          <w:cantSplit/>
          <w:jc w:val="center"/>
        </w:trPr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59CB7F" w14:textId="77777777" w:rsidR="006F7EE4" w:rsidRPr="003C04F1" w:rsidRDefault="00384FC4" w:rsidP="007F1392">
            <w:pPr>
              <w:pStyle w:val="Tabletext"/>
            </w:pPr>
            <w:r w:rsidRPr="003C04F1">
              <w:lastRenderedPageBreak/>
              <w:t xml:space="preserve">10.7-11.7 </w:t>
            </w:r>
            <w:r w:rsidRPr="003C04F1">
              <w:br/>
              <w:t>(Region 1)</w:t>
            </w:r>
          </w:p>
          <w:p w14:paraId="59E0B68E" w14:textId="77777777" w:rsidR="006F7EE4" w:rsidRPr="003C04F1" w:rsidRDefault="00384FC4" w:rsidP="007F1392">
            <w:pPr>
              <w:pStyle w:val="Tabletext"/>
            </w:pPr>
            <w:r w:rsidRPr="003C04F1">
              <w:t xml:space="preserve">12.5-12.75 </w:t>
            </w:r>
            <w:r w:rsidRPr="003C04F1">
              <w:br/>
              <w:t>(Region 1)</w:t>
            </w:r>
          </w:p>
          <w:p w14:paraId="1CC84340" w14:textId="77777777" w:rsidR="006F7EE4" w:rsidRPr="003C04F1" w:rsidRDefault="00384FC4" w:rsidP="007F1392">
            <w:pPr>
              <w:pStyle w:val="Tabletext"/>
            </w:pPr>
            <w:r w:rsidRPr="003C04F1">
              <w:t xml:space="preserve">12.7-12.75 </w:t>
            </w:r>
            <w:r w:rsidRPr="003C04F1">
              <w:br/>
              <w:t>(Region 2)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C8A3AC" w14:textId="77777777" w:rsidR="006F7EE4" w:rsidRPr="003C04F1" w:rsidRDefault="00384FC4" w:rsidP="007F1392">
            <w:pPr>
              <w:pStyle w:val="Tabletext"/>
              <w:jc w:val="center"/>
            </w:pPr>
            <w:r w:rsidRPr="003C04F1">
              <w:t>−160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3BEAE2" w14:textId="77777777" w:rsidR="006F7EE4" w:rsidRPr="003C04F1" w:rsidRDefault="00384FC4" w:rsidP="007F1392">
            <w:pPr>
              <w:pStyle w:val="Tabletext"/>
              <w:jc w:val="center"/>
            </w:pPr>
            <w:r w:rsidRPr="003C04F1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AE9B11" w14:textId="77777777" w:rsidR="006F7EE4" w:rsidRPr="003C04F1" w:rsidRDefault="00384FC4" w:rsidP="007F1392">
            <w:pPr>
              <w:pStyle w:val="Tabletext"/>
              <w:jc w:val="center"/>
            </w:pPr>
            <w:r w:rsidRPr="003C04F1">
              <w:t>40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7FD981" w14:textId="77777777" w:rsidR="006F7EE4" w:rsidRPr="00675218" w:rsidRDefault="00384FC4" w:rsidP="007F1392">
            <w:pPr>
              <w:pStyle w:val="Tabletext"/>
              <w:jc w:val="center"/>
              <w:rPr>
                <w:lang w:val="fr-FR"/>
              </w:rPr>
            </w:pPr>
            <w:r w:rsidRPr="00675218">
              <w:rPr>
                <w:lang w:val="fr-FR"/>
              </w:rPr>
              <w:t>4°</w:t>
            </w:r>
            <w:r w:rsidRPr="00675218">
              <w:rPr>
                <w:lang w:val="fr-FR"/>
              </w:rPr>
              <w:br/>
              <w:t>Recommendation</w:t>
            </w:r>
            <w:r w:rsidRPr="00675218">
              <w:rPr>
                <w:lang w:val="fr-FR"/>
              </w:rPr>
              <w:br/>
              <w:t>ITU</w:t>
            </w:r>
            <w:r w:rsidRPr="00675218">
              <w:rPr>
                <w:lang w:val="fr-FR"/>
              </w:rPr>
              <w:noBreakHyphen/>
              <w:t>R S.672-4,</w:t>
            </w:r>
            <w:r w:rsidRPr="00675218">
              <w:rPr>
                <w:lang w:val="fr-FR"/>
              </w:rPr>
              <w:br/>
            </w:r>
            <w:r w:rsidRPr="00675218">
              <w:rPr>
                <w:i/>
                <w:iCs/>
                <w:lang w:val="fr-FR"/>
              </w:rPr>
              <w:t>Ls</w:t>
            </w:r>
            <w:r w:rsidRPr="00675218">
              <w:rPr>
                <w:lang w:val="fr-FR"/>
              </w:rPr>
              <w:t> </w:t>
            </w:r>
            <w:r w:rsidRPr="003C04F1">
              <w:sym w:font="Symbol" w:char="F03D"/>
            </w:r>
            <w:r w:rsidRPr="00675218">
              <w:rPr>
                <w:lang w:val="fr-FR"/>
              </w:rPr>
              <w:t> −20</w:t>
            </w:r>
          </w:p>
        </w:tc>
      </w:tr>
      <w:tr w:rsidR="007F1392" w:rsidRPr="0018559B" w14:paraId="0918384A" w14:textId="77777777" w:rsidTr="007F1392">
        <w:trPr>
          <w:cantSplit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26B3" w14:textId="77777777" w:rsidR="00646EFF" w:rsidRDefault="00646EFF" w:rsidP="007F1392">
            <w:pPr>
              <w:pStyle w:val="Tabletext"/>
              <w:rPr>
                <w:ins w:id="52" w:author="CEPT" w:date="2023-08-16T12:14:00Z"/>
              </w:rPr>
            </w:pPr>
            <w:ins w:id="53" w:author="CEPT" w:date="2023-08-16T12:14:00Z">
              <w:r>
                <w:t>17.3-17.7</w:t>
              </w:r>
            </w:ins>
          </w:p>
          <w:p w14:paraId="03AD11C5" w14:textId="745B39FA" w:rsidR="006F7EE4" w:rsidRPr="003C04F1" w:rsidRDefault="00384FC4" w:rsidP="007F1392">
            <w:pPr>
              <w:pStyle w:val="Tabletext"/>
            </w:pPr>
            <w:r w:rsidRPr="003C04F1">
              <w:t>17.8-18.4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776D" w14:textId="77777777" w:rsidR="006F7EE4" w:rsidRPr="003C04F1" w:rsidRDefault="00384FC4" w:rsidP="007F1392">
            <w:pPr>
              <w:pStyle w:val="Tabletext"/>
              <w:jc w:val="center"/>
            </w:pPr>
            <w:r w:rsidRPr="003C04F1">
              <w:t>−160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67AB" w14:textId="77777777" w:rsidR="006F7EE4" w:rsidRPr="003C04F1" w:rsidRDefault="00384FC4" w:rsidP="007F1392">
            <w:pPr>
              <w:pStyle w:val="Tabletext"/>
              <w:jc w:val="center"/>
            </w:pPr>
            <w:r w:rsidRPr="003C04F1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C125" w14:textId="77777777" w:rsidR="006F7EE4" w:rsidRPr="003C04F1" w:rsidRDefault="00384FC4" w:rsidP="007F1392">
            <w:pPr>
              <w:pStyle w:val="Tabletext"/>
              <w:jc w:val="center"/>
            </w:pPr>
            <w:r w:rsidRPr="003C04F1">
              <w:t>40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80DC" w14:textId="77777777" w:rsidR="006F7EE4" w:rsidRPr="00675218" w:rsidRDefault="00384FC4" w:rsidP="007F1392">
            <w:pPr>
              <w:pStyle w:val="Tabletext"/>
              <w:jc w:val="center"/>
              <w:rPr>
                <w:lang w:val="fr-FR"/>
              </w:rPr>
            </w:pPr>
            <w:r w:rsidRPr="00675218">
              <w:rPr>
                <w:lang w:val="fr-FR"/>
              </w:rPr>
              <w:t>4°</w:t>
            </w:r>
            <w:r w:rsidRPr="00675218">
              <w:rPr>
                <w:lang w:val="fr-FR"/>
              </w:rPr>
              <w:br/>
              <w:t>Recommendation</w:t>
            </w:r>
            <w:r w:rsidRPr="00675218">
              <w:rPr>
                <w:lang w:val="fr-FR"/>
              </w:rPr>
              <w:br/>
              <w:t>ITU</w:t>
            </w:r>
            <w:r w:rsidRPr="00675218">
              <w:rPr>
                <w:lang w:val="fr-FR"/>
              </w:rPr>
              <w:noBreakHyphen/>
              <w:t>R S.672-4,</w:t>
            </w:r>
            <w:r w:rsidRPr="00675218">
              <w:rPr>
                <w:lang w:val="fr-FR"/>
              </w:rPr>
              <w:br/>
            </w:r>
            <w:r w:rsidRPr="00675218">
              <w:rPr>
                <w:i/>
                <w:iCs/>
                <w:lang w:val="fr-FR"/>
              </w:rPr>
              <w:t>Ls</w:t>
            </w:r>
            <w:r w:rsidRPr="00675218">
              <w:rPr>
                <w:lang w:val="fr-FR"/>
              </w:rPr>
              <w:t> </w:t>
            </w:r>
            <w:r w:rsidRPr="003C04F1">
              <w:sym w:font="Symbol" w:char="F03D"/>
            </w:r>
            <w:r w:rsidRPr="00675218">
              <w:rPr>
                <w:lang w:val="fr-FR"/>
              </w:rPr>
              <w:t> −20</w:t>
            </w:r>
          </w:p>
        </w:tc>
      </w:tr>
    </w:tbl>
    <w:p w14:paraId="0134237D" w14:textId="6A43966C" w:rsidR="00FE031A" w:rsidRDefault="00384FC4">
      <w:pPr>
        <w:pStyle w:val="Reasons"/>
      </w:pPr>
      <w:r>
        <w:rPr>
          <w:b/>
        </w:rPr>
        <w:t>Reasons:</w:t>
      </w:r>
      <w:r>
        <w:tab/>
      </w:r>
      <w:r w:rsidR="00646EFF" w:rsidRPr="008C002E">
        <w:rPr>
          <w:szCs w:val="24"/>
        </w:rPr>
        <w:t xml:space="preserve">Extend the applicability of Table </w:t>
      </w:r>
      <w:r w:rsidR="00646EFF" w:rsidRPr="008C002E">
        <w:rPr>
          <w:b/>
          <w:bCs/>
          <w:szCs w:val="24"/>
        </w:rPr>
        <w:t>22-3</w:t>
      </w:r>
      <w:r w:rsidR="00646EFF" w:rsidRPr="008C002E">
        <w:rPr>
          <w:szCs w:val="24"/>
        </w:rPr>
        <w:t xml:space="preserve"> </w:t>
      </w:r>
      <w:proofErr w:type="spellStart"/>
      <w:r w:rsidR="00646EFF" w:rsidRPr="008C002E">
        <w:rPr>
          <w:szCs w:val="24"/>
        </w:rPr>
        <w:t>epfd</w:t>
      </w:r>
      <w:proofErr w:type="spellEnd"/>
      <w:r w:rsidR="00646EFF" w:rsidRPr="008C002E">
        <w:rPr>
          <w:szCs w:val="24"/>
        </w:rPr>
        <w:t xml:space="preserve"> limits to ensure the protection of the assignments of receiving geostationary satellite systems under Appendix </w:t>
      </w:r>
      <w:r w:rsidR="00646EFF" w:rsidRPr="008C002E">
        <w:rPr>
          <w:b/>
          <w:bCs/>
          <w:szCs w:val="24"/>
        </w:rPr>
        <w:t>30A</w:t>
      </w:r>
      <w:r w:rsidR="00646EFF" w:rsidRPr="008C002E">
        <w:rPr>
          <w:szCs w:val="24"/>
        </w:rPr>
        <w:t xml:space="preserve"> from the interference produced by non-geostationary satellite systems of the fixed-satellite service</w:t>
      </w:r>
      <w:r w:rsidR="008C002E">
        <w:rPr>
          <w:szCs w:val="24"/>
        </w:rPr>
        <w:t>.</w:t>
      </w:r>
    </w:p>
    <w:p w14:paraId="29E5A779" w14:textId="517676B2" w:rsidR="00FE031A" w:rsidRDefault="00384FC4">
      <w:pPr>
        <w:pStyle w:val="Proposal"/>
      </w:pPr>
      <w:r>
        <w:t>ADD</w:t>
      </w:r>
      <w:r>
        <w:tab/>
        <w:t>EUR/</w:t>
      </w:r>
      <w:r w:rsidR="00F8584E">
        <w:t>XXXX</w:t>
      </w:r>
      <w:r>
        <w:t>A19/8</w:t>
      </w:r>
    </w:p>
    <w:p w14:paraId="6A5685E6" w14:textId="2F70B474" w:rsidR="00FE031A" w:rsidRDefault="00384FC4">
      <w:r>
        <w:rPr>
          <w:rStyle w:val="Artdef"/>
        </w:rPr>
        <w:t>22.5IA</w:t>
      </w:r>
      <w:r>
        <w:tab/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An administration operating a non-geostationary-satellite system in the fixed-satellite service in the frequency band </w:t>
      </w:r>
      <w:r w:rsidR="008C002E" w:rsidRPr="008C002E">
        <w:t>17.3-17.7 GHz used in Region</w:t>
      </w:r>
      <w:r w:rsidR="007867E8">
        <w:t>s 1 and</w:t>
      </w:r>
      <w:r w:rsidR="008C002E" w:rsidRPr="008C002E">
        <w:t xml:space="preserve"> 2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 which is in compliance with the limits in Nos. </w:t>
      </w:r>
      <w:r w:rsidR="008C002E" w:rsidRPr="008C002E">
        <w:rPr>
          <w:rFonts w:ascii="TimesNewRomanPS-BoldMT" w:hAnsi="TimesNewRomanPS-BoldMT" w:cs="TimesNewRomanPS-BoldMT"/>
          <w:b/>
          <w:bCs/>
          <w:szCs w:val="24"/>
          <w:lang w:eastAsia="zh-CN"/>
        </w:rPr>
        <w:t>22.5C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 and </w:t>
      </w:r>
      <w:r w:rsidR="008C002E" w:rsidRPr="008C002E">
        <w:rPr>
          <w:rFonts w:ascii="TimesNewRomanPS-BoldMT" w:hAnsi="TimesNewRomanPS-BoldMT" w:cs="TimesNewRomanPS-BoldMT"/>
          <w:b/>
          <w:bCs/>
          <w:szCs w:val="24"/>
          <w:lang w:eastAsia="zh-CN"/>
        </w:rPr>
        <w:t xml:space="preserve">22.5F 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shall be considered as having fulfilled its obligations under No. </w:t>
      </w:r>
      <w:r w:rsidR="008C002E" w:rsidRPr="008C002E">
        <w:rPr>
          <w:rFonts w:ascii="TimesNewRomanPS-BoldMT" w:hAnsi="TimesNewRomanPS-BoldMT" w:cs="TimesNewRomanPS-BoldMT"/>
          <w:b/>
          <w:bCs/>
          <w:szCs w:val="24"/>
          <w:lang w:eastAsia="zh-CN"/>
        </w:rPr>
        <w:t xml:space="preserve">22.2 </w:t>
      </w:r>
      <w:r w:rsidR="008C002E" w:rsidRPr="008C002E">
        <w:rPr>
          <w:rFonts w:ascii="TimesNewRomanPS-BoldMT" w:hAnsi="TimesNewRomanPS-BoldMT" w:cs="TimesNewRomanPS-BoldMT"/>
          <w:bCs/>
          <w:szCs w:val="24"/>
          <w:lang w:eastAsia="zh-CN"/>
        </w:rPr>
        <w:t>and No.</w:t>
      </w:r>
      <w:r w:rsidR="008C002E" w:rsidRPr="008C002E">
        <w:rPr>
          <w:rFonts w:ascii="TimesNewRomanPS-BoldMT" w:hAnsi="TimesNewRomanPS-BoldMT" w:cs="TimesNewRomanPS-BoldMT"/>
          <w:b/>
          <w:bCs/>
          <w:szCs w:val="24"/>
          <w:lang w:eastAsia="zh-CN"/>
        </w:rPr>
        <w:t xml:space="preserve"> 5.517 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with respect to any geostationary-satellite network </w:t>
      </w:r>
      <w:r w:rsidR="008C002E" w:rsidRPr="008C002E">
        <w:t xml:space="preserve">in the broadcasting-satellite service or any receiving space station of the fixed-satellite service of Appendix </w:t>
      </w:r>
      <w:r w:rsidR="008C002E" w:rsidRPr="008C002E">
        <w:rPr>
          <w:b/>
          <w:bCs/>
        </w:rPr>
        <w:t>30A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, as appropriate, irrespective of the dates of receipt by the Bureau of the complete coordination or notification information, as appropriate, for the non-geostationary-satellite system and the geostationary-satellite network, provided that the </w:t>
      </w:r>
      <w:proofErr w:type="spellStart"/>
      <w:r w:rsidR="008C002E" w:rsidRPr="008C002E">
        <w:rPr>
          <w:rFonts w:ascii="TimesNewRomanPSMT" w:hAnsi="TimesNewRomanPSMT" w:cs="TimesNewRomanPSMT"/>
          <w:szCs w:val="24"/>
          <w:lang w:eastAsia="zh-CN"/>
        </w:rPr>
        <w:t>epfd</w:t>
      </w:r>
      <w:proofErr w:type="spellEnd"/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↓ radiated by the non-geostationary-satellite system in the fixed-satellite service into any operating geostationary </w:t>
      </w:r>
      <w:r w:rsidR="008C002E" w:rsidRPr="008C002E">
        <w:t>broadcasting-satellite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 service earth station does not exceed the operational limits given in Table </w:t>
      </w:r>
      <w:r w:rsidR="008C002E" w:rsidRPr="008C002E">
        <w:rPr>
          <w:rFonts w:ascii="TimesNewRomanPS-BoldMT" w:hAnsi="TimesNewRomanPS-BoldMT" w:cs="TimesNewRomanPS-BoldMT"/>
          <w:b/>
          <w:bCs/>
          <w:szCs w:val="24"/>
          <w:lang w:eastAsia="zh-CN"/>
        </w:rPr>
        <w:t>22-4B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, when the gain of the earth station is equal to or greater than the values given in Table </w:t>
      </w:r>
      <w:r w:rsidR="008C002E" w:rsidRPr="008C002E">
        <w:rPr>
          <w:rFonts w:ascii="TimesNewRomanPS-BoldMT" w:hAnsi="TimesNewRomanPS-BoldMT" w:cs="TimesNewRomanPS-BoldMT"/>
          <w:b/>
          <w:bCs/>
          <w:szCs w:val="24"/>
          <w:lang w:eastAsia="zh-CN"/>
        </w:rPr>
        <w:t xml:space="preserve">22-4B 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for the corresponding orbital inclination of the geostationary </w:t>
      </w:r>
      <w:r w:rsidR="008C002E" w:rsidRPr="008C002E">
        <w:t>broadcasting-satellite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 service satellite. Except as otherwise agreed between concerned administrations, an administration operating a non-geostationary-satellite system in the fixed-satellite service in the frequency band </w:t>
      </w:r>
      <w:r w:rsidR="008C002E" w:rsidRPr="008C002E">
        <w:t>17.3-17.7 GHz used in Region</w:t>
      </w:r>
      <w:r w:rsidR="008E6C5E">
        <w:t>s</w:t>
      </w:r>
      <w:r w:rsidR="007867E8">
        <w:t xml:space="preserve"> 1 and</w:t>
      </w:r>
      <w:r w:rsidR="008C002E" w:rsidRPr="008C002E">
        <w:t xml:space="preserve"> 2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 that is subject to the limits in Nos. </w:t>
      </w:r>
      <w:r w:rsidR="008C002E" w:rsidRPr="008C002E">
        <w:rPr>
          <w:rFonts w:ascii="TimesNewRomanPS-BoldMT" w:hAnsi="TimesNewRomanPS-BoldMT" w:cs="TimesNewRomanPS-BoldMT"/>
          <w:b/>
          <w:bCs/>
          <w:szCs w:val="24"/>
          <w:lang w:eastAsia="zh-CN"/>
        </w:rPr>
        <w:t>22.5C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 and </w:t>
      </w:r>
      <w:r w:rsidR="008C002E" w:rsidRPr="008C002E">
        <w:rPr>
          <w:rFonts w:ascii="TimesNewRomanPS-BoldMT" w:hAnsi="TimesNewRomanPS-BoldMT" w:cs="TimesNewRomanPS-BoldMT"/>
          <w:b/>
          <w:bCs/>
          <w:szCs w:val="24"/>
          <w:lang w:eastAsia="zh-CN"/>
        </w:rPr>
        <w:t xml:space="preserve">22.5F 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and which radiates </w:t>
      </w:r>
      <w:proofErr w:type="spellStart"/>
      <w:r w:rsidR="008C002E" w:rsidRPr="008C002E">
        <w:rPr>
          <w:rFonts w:ascii="TimesNewRomanPSMT" w:hAnsi="TimesNewRomanPSMT" w:cs="TimesNewRomanPSMT"/>
          <w:szCs w:val="24"/>
          <w:lang w:eastAsia="zh-CN"/>
        </w:rPr>
        <w:t>epfd</w:t>
      </w:r>
      <w:proofErr w:type="spellEnd"/>
      <w:r w:rsidR="008C002E" w:rsidRPr="008C002E">
        <w:rPr>
          <w:rFonts w:ascii="TimesNewRomanPSMT" w:hAnsi="TimesNewRomanPSMT" w:cs="TimesNewRomanPSMT"/>
          <w:szCs w:val="24"/>
          <w:lang w:eastAsia="zh-CN"/>
        </w:rPr>
        <w:t>↓</w:t>
      </w:r>
      <w:r w:rsidR="008C002E" w:rsidRPr="008C002E">
        <w:rPr>
          <w:rFonts w:ascii="SymbolMT" w:hAnsi="SymbolMT" w:cs="SymbolMT"/>
          <w:szCs w:val="24"/>
          <w:lang w:eastAsia="zh-CN"/>
        </w:rPr>
        <w:t xml:space="preserve"> 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into any operating geostationary-satellite </w:t>
      </w:r>
      <w:r w:rsidR="008C002E" w:rsidRPr="008C002E">
        <w:t xml:space="preserve">broadcasting-satellite 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service earth station at levels in excess of the operational limits given in Tables </w:t>
      </w:r>
      <w:r w:rsidR="008C002E" w:rsidRPr="008C002E">
        <w:rPr>
          <w:rFonts w:ascii="TimesNewRomanPS-BoldMT" w:hAnsi="TimesNewRomanPS-BoldMT" w:cs="TimesNewRomanPS-BoldMT"/>
          <w:b/>
          <w:bCs/>
          <w:szCs w:val="24"/>
          <w:lang w:eastAsia="zh-CN"/>
        </w:rPr>
        <w:t>22-4B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, when the gain of the earth station is equal to or greater than the values given in Table </w:t>
      </w:r>
      <w:r w:rsidR="008C002E" w:rsidRPr="008C002E">
        <w:rPr>
          <w:rFonts w:ascii="TimesNewRomanPS-BoldMT" w:hAnsi="TimesNewRomanPS-BoldMT" w:cs="TimesNewRomanPS-BoldMT"/>
          <w:b/>
          <w:bCs/>
          <w:szCs w:val="24"/>
          <w:lang w:eastAsia="zh-CN"/>
        </w:rPr>
        <w:t xml:space="preserve">22-4B 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for the corresponding orbital inclination of the geostationary </w:t>
      </w:r>
      <w:r w:rsidR="008C002E" w:rsidRPr="008C002E">
        <w:t>broadcasting-satellite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 service satellite, shall be considered to be in violation of its obligations under No. </w:t>
      </w:r>
      <w:r w:rsidR="008C002E" w:rsidRPr="008C002E">
        <w:rPr>
          <w:rFonts w:ascii="TimesNewRomanPS-BoldMT" w:hAnsi="TimesNewRomanPS-BoldMT" w:cs="TimesNewRomanPS-BoldMT"/>
          <w:b/>
          <w:bCs/>
          <w:szCs w:val="24"/>
          <w:lang w:eastAsia="zh-CN"/>
        </w:rPr>
        <w:t xml:space="preserve">22.2 </w:t>
      </w:r>
      <w:r w:rsidR="008C002E" w:rsidRPr="008C002E">
        <w:rPr>
          <w:rFonts w:ascii="TimesNewRomanPS-BoldMT" w:hAnsi="TimesNewRomanPS-BoldMT" w:cs="TimesNewRomanPS-BoldMT"/>
          <w:bCs/>
          <w:szCs w:val="24"/>
          <w:lang w:eastAsia="zh-CN"/>
        </w:rPr>
        <w:t>and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 No</w:t>
      </w:r>
      <w:r w:rsidR="008C002E">
        <w:rPr>
          <w:rFonts w:ascii="TimesNewRomanPSMT" w:hAnsi="TimesNewRomanPSMT" w:cs="TimesNewRomanPSMT"/>
          <w:szCs w:val="24"/>
          <w:lang w:eastAsia="zh-CN"/>
        </w:rPr>
        <w:t>.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 </w:t>
      </w:r>
      <w:r w:rsidR="008C002E" w:rsidRPr="008C002E">
        <w:rPr>
          <w:rFonts w:ascii="TimesNewRomanPSMT" w:hAnsi="TimesNewRomanPSMT" w:cs="TimesNewRomanPSMT"/>
          <w:b/>
          <w:szCs w:val="24"/>
          <w:lang w:eastAsia="zh-CN"/>
        </w:rPr>
        <w:t>5.517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, and the provisions of Article </w:t>
      </w:r>
      <w:r w:rsidR="008C002E" w:rsidRPr="008C002E">
        <w:rPr>
          <w:rFonts w:ascii="TimesNewRomanPS-BoldMT" w:hAnsi="TimesNewRomanPS-BoldMT" w:cs="TimesNewRomanPS-BoldMT"/>
          <w:b/>
          <w:bCs/>
          <w:szCs w:val="24"/>
          <w:lang w:eastAsia="zh-CN"/>
        </w:rPr>
        <w:t xml:space="preserve">15 </w:t>
      </w:r>
      <w:r w:rsidR="008C002E" w:rsidRPr="008C002E">
        <w:rPr>
          <w:rFonts w:ascii="TimesNewRomanPSMT" w:hAnsi="TimesNewRomanPSMT" w:cs="TimesNewRomanPSMT"/>
          <w:szCs w:val="24"/>
          <w:lang w:eastAsia="zh-CN"/>
        </w:rPr>
        <w:t xml:space="preserve">(Section V) apply. In addition, administrations are encouraged to use the relevant ITU-R Recommendations to determine whether such a violation has occurred. </w:t>
      </w:r>
      <w:r w:rsidR="008C002E" w:rsidRPr="008C002E">
        <w:rPr>
          <w:sz w:val="16"/>
          <w:szCs w:val="14"/>
        </w:rPr>
        <w:t>(WRC-23)</w:t>
      </w:r>
    </w:p>
    <w:p w14:paraId="145BCA8F" w14:textId="49BC1CC9" w:rsidR="00FE031A" w:rsidRDefault="00384FC4">
      <w:pPr>
        <w:pStyle w:val="Reasons"/>
      </w:pPr>
      <w:r>
        <w:rPr>
          <w:b/>
        </w:rPr>
        <w:t>Reasons:</w:t>
      </w:r>
      <w:r>
        <w:tab/>
      </w:r>
      <w:r w:rsidR="008C002E" w:rsidRPr="008C002E">
        <w:t xml:space="preserve">Extend the applicability of No. </w:t>
      </w:r>
      <w:r w:rsidR="008C002E" w:rsidRPr="008C002E">
        <w:rPr>
          <w:b/>
          <w:bCs/>
        </w:rPr>
        <w:t>22.5I</w:t>
      </w:r>
      <w:r w:rsidR="008C002E" w:rsidRPr="008C002E">
        <w:t xml:space="preserve"> to a non-geostationary-satellite system in the fixed-satellite service in the frequency band 17.3-17.7 GHz used in </w:t>
      </w:r>
      <w:proofErr w:type="gramStart"/>
      <w:r w:rsidR="008C002E" w:rsidRPr="008C002E">
        <w:t>Region</w:t>
      </w:r>
      <w:r w:rsidR="007867E8">
        <w:t>s</w:t>
      </w:r>
      <w:proofErr w:type="gramEnd"/>
      <w:r w:rsidR="007867E8">
        <w:t xml:space="preserve"> 1 and</w:t>
      </w:r>
      <w:r w:rsidR="008C002E" w:rsidRPr="008C002E">
        <w:t xml:space="preserve"> 2 and to avoid application of No. </w:t>
      </w:r>
      <w:r w:rsidR="008C002E" w:rsidRPr="008C002E">
        <w:rPr>
          <w:b/>
          <w:bCs/>
        </w:rPr>
        <w:t>22.2</w:t>
      </w:r>
      <w:r w:rsidR="008C002E" w:rsidRPr="008C002E">
        <w:t xml:space="preserve"> and No. </w:t>
      </w:r>
      <w:r w:rsidR="008C002E" w:rsidRPr="008C002E">
        <w:rPr>
          <w:b/>
          <w:bCs/>
        </w:rPr>
        <w:t>5.517</w:t>
      </w:r>
      <w:r w:rsidR="008C002E" w:rsidRPr="008C002E">
        <w:t xml:space="preserve"> in addition to the compliance with the </w:t>
      </w:r>
      <w:proofErr w:type="spellStart"/>
      <w:r w:rsidR="008C002E" w:rsidRPr="008C002E">
        <w:t>epfd</w:t>
      </w:r>
      <w:proofErr w:type="spellEnd"/>
      <w:r w:rsidR="008C002E" w:rsidRPr="008C002E">
        <w:t xml:space="preserve"> limits.</w:t>
      </w:r>
    </w:p>
    <w:p w14:paraId="2076890C" w14:textId="4A3E8905" w:rsidR="00FE031A" w:rsidRDefault="00384FC4">
      <w:pPr>
        <w:pStyle w:val="Proposal"/>
      </w:pPr>
      <w:r>
        <w:lastRenderedPageBreak/>
        <w:t>MOD</w:t>
      </w:r>
      <w:r>
        <w:tab/>
        <w:t>EUR/</w:t>
      </w:r>
      <w:r w:rsidR="00F8584E">
        <w:t>XXXX</w:t>
      </w:r>
      <w:r>
        <w:t>A19/9</w:t>
      </w:r>
    </w:p>
    <w:p w14:paraId="7E745491" w14:textId="3D2AEA55" w:rsidR="006F7EE4" w:rsidRPr="003C04F1" w:rsidRDefault="00384FC4" w:rsidP="007F1392">
      <w:pPr>
        <w:pStyle w:val="TableNo"/>
      </w:pPr>
      <w:r w:rsidRPr="003C04F1">
        <w:t xml:space="preserve">TABLE  </w:t>
      </w:r>
      <w:r w:rsidRPr="003C04F1">
        <w:rPr>
          <w:b/>
          <w:bCs/>
        </w:rPr>
        <w:t>22-4B</w:t>
      </w:r>
      <w:r w:rsidRPr="003C04F1">
        <w:t>     </w:t>
      </w:r>
      <w:r w:rsidRPr="003C04F1">
        <w:rPr>
          <w:sz w:val="16"/>
          <w:szCs w:val="16"/>
        </w:rPr>
        <w:t>(WRC</w:t>
      </w:r>
      <w:r w:rsidRPr="003C04F1">
        <w:rPr>
          <w:sz w:val="16"/>
          <w:szCs w:val="16"/>
        </w:rPr>
        <w:noBreakHyphen/>
      </w:r>
      <w:del w:id="54" w:author="CEPT" w:date="2023-08-16T12:22:00Z">
        <w:r w:rsidRPr="003C04F1" w:rsidDel="008C002E">
          <w:rPr>
            <w:sz w:val="16"/>
            <w:szCs w:val="16"/>
          </w:rPr>
          <w:delText>2000</w:delText>
        </w:r>
      </w:del>
      <w:ins w:id="55" w:author="CEPT" w:date="2023-08-16T12:22:00Z">
        <w:r w:rsidR="008C002E">
          <w:rPr>
            <w:sz w:val="16"/>
            <w:szCs w:val="16"/>
          </w:rPr>
          <w:t>23</w:t>
        </w:r>
      </w:ins>
      <w:r w:rsidRPr="003C04F1">
        <w:rPr>
          <w:sz w:val="16"/>
          <w:szCs w:val="16"/>
        </w:rPr>
        <w:t>)</w:t>
      </w:r>
    </w:p>
    <w:p w14:paraId="4FDD3C41" w14:textId="77777777" w:rsidR="006F7EE4" w:rsidRPr="003C04F1" w:rsidRDefault="00384FC4" w:rsidP="007F1392">
      <w:pPr>
        <w:pStyle w:val="Tabletitle"/>
        <w:keepLines w:val="0"/>
        <w:rPr>
          <w:rStyle w:val="Appelnotedebasdep"/>
        </w:rPr>
      </w:pPr>
      <w:r w:rsidRPr="003C04F1">
        <w:t xml:space="preserve">Operational limits to the </w:t>
      </w:r>
      <w:proofErr w:type="spellStart"/>
      <w:r w:rsidRPr="003C04F1">
        <w:t>epfd</w:t>
      </w:r>
      <w:proofErr w:type="spellEnd"/>
      <w:r w:rsidRPr="003C04F1">
        <w:rPr>
          <w:b w:val="0"/>
          <w:sz w:val="18"/>
          <w:szCs w:val="18"/>
        </w:rPr>
        <w:sym w:font="Symbol" w:char="F0AF"/>
      </w:r>
      <w:r w:rsidRPr="003C04F1">
        <w:t xml:space="preserve"> radiated by non-geostationary-satellite</w:t>
      </w:r>
      <w:r w:rsidRPr="003C04F1">
        <w:br/>
        <w:t>systems in the fixed-satellite service in certain frequency bands</w:t>
      </w:r>
      <w:r w:rsidRPr="003C04F1">
        <w:rPr>
          <w:rStyle w:val="Appelnotedebasdep"/>
          <w:rFonts w:ascii="Times New Roman" w:hAnsi="Times New Roman"/>
          <w:b w:val="0"/>
          <w:bCs/>
        </w:rPr>
        <w:t>21,</w:t>
      </w:r>
      <w:r w:rsidRPr="003C04F1">
        <w:rPr>
          <w:rFonts w:ascii="Times New Roman" w:hAnsi="Times New Roman"/>
          <w:b w:val="0"/>
          <w:bCs/>
          <w:vertAlign w:val="superscript"/>
        </w:rPr>
        <w:t xml:space="preserve"> </w:t>
      </w:r>
      <w:r w:rsidRPr="003C04F1">
        <w:rPr>
          <w:rStyle w:val="Appelnotedebasdep"/>
          <w:rFonts w:ascii="Times New Roman" w:hAnsi="Times New Roman"/>
          <w:b w:val="0"/>
          <w:bCs/>
        </w:rPr>
        <w:t>25</w:t>
      </w: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1183"/>
        <w:gridCol w:w="1655"/>
        <w:gridCol w:w="1065"/>
        <w:gridCol w:w="2246"/>
        <w:gridCol w:w="1597"/>
      </w:tblGrid>
      <w:tr w:rsidR="007F1392" w:rsidRPr="003C04F1" w14:paraId="711ACF4A" w14:textId="77777777" w:rsidTr="007F1392">
        <w:trPr>
          <w:cantSplit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D73EF" w14:textId="77777777" w:rsidR="006F7EE4" w:rsidRPr="003C04F1" w:rsidRDefault="00384FC4" w:rsidP="007F1392">
            <w:pPr>
              <w:pStyle w:val="Tablehead"/>
            </w:pPr>
            <w:r w:rsidRPr="003C04F1">
              <w:t>Frequency band</w:t>
            </w:r>
            <w:r w:rsidRPr="003C04F1">
              <w:br/>
              <w:t>(GHz)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8E5D" w14:textId="77777777" w:rsidR="006F7EE4" w:rsidRPr="003C04F1" w:rsidRDefault="00384FC4" w:rsidP="007F1392">
            <w:pPr>
              <w:pStyle w:val="Tablehead"/>
              <w:ind w:left="-57" w:right="-57"/>
            </w:pPr>
            <w:proofErr w:type="spellStart"/>
            <w:r w:rsidRPr="003C04F1">
              <w:t>epfd</w:t>
            </w:r>
            <w:proofErr w:type="spellEnd"/>
            <w:r w:rsidRPr="003C04F1">
              <w:rPr>
                <w:b w:val="0"/>
                <w:sz w:val="18"/>
                <w:szCs w:val="18"/>
              </w:rPr>
              <w:sym w:font="Symbol" w:char="F0AF"/>
            </w:r>
            <w:r w:rsidRPr="003C04F1">
              <w:br/>
              <w:t>(dB(W/m</w:t>
            </w:r>
            <w:r w:rsidRPr="003C04F1">
              <w:rPr>
                <w:vertAlign w:val="superscript"/>
              </w:rPr>
              <w:t>2</w:t>
            </w:r>
            <w:r w:rsidRPr="003C04F1">
              <w:t>))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3470D" w14:textId="77777777" w:rsidR="006F7EE4" w:rsidRPr="003C04F1" w:rsidRDefault="00384FC4" w:rsidP="007F1392">
            <w:pPr>
              <w:pStyle w:val="Tablehead"/>
            </w:pPr>
            <w:r w:rsidRPr="003C04F1">
              <w:t>Percentage of</w:t>
            </w:r>
            <w:r w:rsidRPr="003C04F1">
              <w:br/>
              <w:t>time during</w:t>
            </w:r>
            <w:r w:rsidRPr="003C04F1">
              <w:br/>
              <w:t xml:space="preserve">which </w:t>
            </w:r>
            <w:proofErr w:type="spellStart"/>
            <w:r w:rsidRPr="003C04F1">
              <w:t>epfd</w:t>
            </w:r>
            <w:proofErr w:type="spellEnd"/>
            <w:r w:rsidRPr="003C04F1">
              <w:rPr>
                <w:b w:val="0"/>
                <w:sz w:val="18"/>
                <w:szCs w:val="18"/>
              </w:rPr>
              <w:sym w:font="Symbol" w:char="F0AF"/>
            </w:r>
            <w:r w:rsidRPr="003C04F1">
              <w:t xml:space="preserve"> may</w:t>
            </w:r>
            <w:r w:rsidRPr="003C04F1">
              <w:br/>
              <w:t>not be exceeded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97937" w14:textId="77777777" w:rsidR="006F7EE4" w:rsidRPr="003C04F1" w:rsidRDefault="00384FC4" w:rsidP="007F1392">
            <w:pPr>
              <w:pStyle w:val="Tablehead"/>
              <w:ind w:left="-57" w:right="-57"/>
            </w:pPr>
            <w:r w:rsidRPr="003C04F1">
              <w:t>Reference</w:t>
            </w:r>
            <w:r w:rsidRPr="003C04F1">
              <w:br/>
              <w:t>bandwidth</w:t>
            </w:r>
            <w:r w:rsidRPr="003C04F1">
              <w:br/>
              <w:t>(kHz)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155D" w14:textId="77777777" w:rsidR="006F7EE4" w:rsidRPr="003C04F1" w:rsidRDefault="00384FC4" w:rsidP="007F1392">
            <w:pPr>
              <w:pStyle w:val="Tablehead"/>
            </w:pPr>
            <w:r w:rsidRPr="003C04F1">
              <w:t>Geostationary-satellite</w:t>
            </w:r>
            <w:r w:rsidRPr="003C04F1">
              <w:br/>
              <w:t>system receive earth</w:t>
            </w:r>
            <w:r w:rsidRPr="003C04F1">
              <w:br/>
              <w:t>station antenna gain</w:t>
            </w:r>
            <w:r w:rsidRPr="003C04F1">
              <w:br/>
              <w:t>(</w:t>
            </w:r>
            <w:proofErr w:type="spellStart"/>
            <w:r w:rsidRPr="003C04F1">
              <w:t>dBi</w:t>
            </w:r>
            <w:proofErr w:type="spellEnd"/>
            <w:r w:rsidRPr="003C04F1">
              <w:t>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C5737" w14:textId="77777777" w:rsidR="006F7EE4" w:rsidRPr="003C04F1" w:rsidRDefault="00384FC4" w:rsidP="007F1392">
            <w:pPr>
              <w:pStyle w:val="Tablehead"/>
            </w:pPr>
            <w:r w:rsidRPr="003C04F1">
              <w:t>Orbital</w:t>
            </w:r>
            <w:r w:rsidRPr="003C04F1">
              <w:br/>
              <w:t>inclination of</w:t>
            </w:r>
            <w:r w:rsidRPr="003C04F1">
              <w:br/>
              <w:t>geostationary</w:t>
            </w:r>
            <w:r w:rsidRPr="003C04F1">
              <w:br/>
              <w:t>satellite</w:t>
            </w:r>
            <w:r w:rsidRPr="003C04F1">
              <w:br/>
              <w:t>(degrees)</w:t>
            </w:r>
          </w:p>
        </w:tc>
      </w:tr>
      <w:tr w:rsidR="007F1392" w:rsidRPr="003C04F1" w14:paraId="726226BF" w14:textId="77777777" w:rsidTr="007F1392">
        <w:trPr>
          <w:cantSplit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8F42D2" w14:textId="77777777" w:rsidR="006F7EE4" w:rsidRPr="003C04F1" w:rsidRDefault="00384FC4" w:rsidP="007F1392">
            <w:pPr>
              <w:pStyle w:val="Tabletext"/>
              <w:keepNext/>
            </w:pPr>
            <w:r w:rsidRPr="003C04F1">
              <w:t>19.7-20.2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032C5D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−157</w:t>
            </w:r>
          </w:p>
          <w:p w14:paraId="07C9967F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−157</w:t>
            </w:r>
          </w:p>
          <w:p w14:paraId="5B9F4E24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−155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85AA46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100</w:t>
            </w:r>
          </w:p>
          <w:p w14:paraId="67E2082F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100</w:t>
            </w:r>
          </w:p>
          <w:p w14:paraId="6560DB39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C705FA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right" w:pos="730"/>
              </w:tabs>
            </w:pPr>
            <w:r w:rsidRPr="003C04F1">
              <w:tab/>
              <w:t>40</w:t>
            </w:r>
          </w:p>
          <w:p w14:paraId="213D33B8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right" w:pos="730"/>
              </w:tabs>
            </w:pPr>
            <w:r w:rsidRPr="003C04F1">
              <w:tab/>
              <w:t>40</w:t>
            </w:r>
          </w:p>
          <w:p w14:paraId="43F5E2E6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right" w:pos="730"/>
              </w:tabs>
            </w:pPr>
            <w:r w:rsidRPr="003C04F1">
              <w:tab/>
              <w:t>40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0E6F37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</w:tabs>
            </w:pPr>
            <w:r w:rsidRPr="003C04F1">
              <w:tab/>
            </w:r>
            <w:r w:rsidRPr="003C04F1">
              <w:sym w:font="Symbol" w:char="F0B3"/>
            </w:r>
            <w:r w:rsidRPr="003C04F1">
              <w:t xml:space="preserve"> 49</w:t>
            </w:r>
          </w:p>
          <w:p w14:paraId="03CD6CC6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</w:tabs>
            </w:pPr>
            <w:r w:rsidRPr="003C04F1">
              <w:tab/>
            </w:r>
            <w:r w:rsidRPr="003C04F1">
              <w:sym w:font="Symbol" w:char="F0B3"/>
            </w:r>
            <w:r w:rsidRPr="003C04F1">
              <w:t xml:space="preserve"> 43  </w:t>
            </w:r>
            <w:r w:rsidRPr="003C04F1">
              <w:rPr>
                <w:rStyle w:val="Appelnotedebasdep"/>
                <w:sz w:val="16"/>
                <w:szCs w:val="16"/>
              </w:rPr>
              <w:t>25</w:t>
            </w:r>
          </w:p>
          <w:p w14:paraId="7AD28898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</w:tabs>
            </w:pPr>
            <w:r w:rsidRPr="003C04F1">
              <w:tab/>
            </w:r>
            <w:r w:rsidRPr="003C04F1">
              <w:sym w:font="Symbol" w:char="F0B3"/>
            </w:r>
            <w:r w:rsidRPr="003C04F1">
              <w:t xml:space="preserve"> 49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CF36E9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sym w:font="Symbol" w:char="F0A3"/>
            </w:r>
            <w:r w:rsidRPr="003C04F1">
              <w:t xml:space="preserve"> 2.5</w:t>
            </w:r>
          </w:p>
          <w:p w14:paraId="1D7A870D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sym w:font="Symbol" w:char="F0A3"/>
            </w:r>
            <w:r w:rsidRPr="003C04F1">
              <w:t xml:space="preserve"> 2.5</w:t>
            </w:r>
          </w:p>
          <w:p w14:paraId="009BC1B0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 xml:space="preserve">&gt; 2.5 and </w:t>
            </w:r>
            <w:r w:rsidRPr="003C04F1">
              <w:sym w:font="Symbol" w:char="F0A3"/>
            </w:r>
            <w:r w:rsidRPr="003C04F1">
              <w:t xml:space="preserve"> 4.5</w:t>
            </w:r>
          </w:p>
        </w:tc>
      </w:tr>
      <w:tr w:rsidR="007F1392" w:rsidRPr="003C04F1" w14:paraId="56A25751" w14:textId="77777777" w:rsidTr="007F1392">
        <w:trPr>
          <w:cantSplit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7554DD" w14:textId="77777777" w:rsidR="006F7EE4" w:rsidRPr="003C04F1" w:rsidRDefault="00384FC4" w:rsidP="007F1392">
            <w:pPr>
              <w:pStyle w:val="Tabletext"/>
              <w:keepNext/>
            </w:pPr>
            <w:r w:rsidRPr="003C04F1">
              <w:t>19.7-20.2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4581D2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−143</w:t>
            </w:r>
          </w:p>
          <w:p w14:paraId="7F921F77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−143</w:t>
            </w:r>
          </w:p>
          <w:p w14:paraId="23CE11B1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−141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8977B6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100</w:t>
            </w:r>
          </w:p>
          <w:p w14:paraId="3BC254BD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100</w:t>
            </w:r>
          </w:p>
          <w:p w14:paraId="2939A569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8B8350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right" w:pos="730"/>
              </w:tabs>
            </w:pPr>
            <w:r w:rsidRPr="003C04F1">
              <w:tab/>
              <w:t>1 000</w:t>
            </w:r>
          </w:p>
          <w:p w14:paraId="3A39698E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right" w:pos="730"/>
              </w:tabs>
            </w:pPr>
            <w:r w:rsidRPr="003C04F1">
              <w:tab/>
              <w:t>1 000</w:t>
            </w:r>
          </w:p>
          <w:p w14:paraId="47935017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right" w:pos="730"/>
              </w:tabs>
            </w:pPr>
            <w:r w:rsidRPr="003C04F1">
              <w:tab/>
              <w:t>1 000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746495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</w:tabs>
            </w:pPr>
            <w:r w:rsidRPr="003C04F1">
              <w:tab/>
            </w:r>
            <w:r w:rsidRPr="003C04F1">
              <w:sym w:font="Symbol" w:char="F0B3"/>
            </w:r>
            <w:r w:rsidRPr="003C04F1">
              <w:t xml:space="preserve"> 49</w:t>
            </w:r>
          </w:p>
          <w:p w14:paraId="0143AD5B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</w:tabs>
            </w:pPr>
            <w:r w:rsidRPr="003C04F1">
              <w:tab/>
            </w:r>
            <w:r w:rsidRPr="003C04F1">
              <w:sym w:font="Symbol" w:char="F0B3"/>
            </w:r>
            <w:r w:rsidRPr="003C04F1">
              <w:t xml:space="preserve"> 43  </w:t>
            </w:r>
            <w:r w:rsidRPr="003C04F1">
              <w:rPr>
                <w:rStyle w:val="Appelnotedebasdep"/>
                <w:sz w:val="16"/>
                <w:szCs w:val="16"/>
              </w:rPr>
              <w:t>25</w:t>
            </w:r>
          </w:p>
          <w:p w14:paraId="1C5E2E0A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</w:tabs>
            </w:pPr>
            <w:r w:rsidRPr="003C04F1">
              <w:tab/>
            </w:r>
            <w:r w:rsidRPr="003C04F1">
              <w:sym w:font="Symbol" w:char="F0B3"/>
            </w:r>
            <w:r w:rsidRPr="003C04F1">
              <w:t xml:space="preserve"> 49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18EF07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sym w:font="Symbol" w:char="F0A3"/>
            </w:r>
            <w:r w:rsidRPr="003C04F1">
              <w:t xml:space="preserve"> 2.5</w:t>
            </w:r>
          </w:p>
          <w:p w14:paraId="2B96CA21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sym w:font="Symbol" w:char="F0A3"/>
            </w:r>
            <w:r w:rsidRPr="003C04F1">
              <w:t xml:space="preserve"> 2.5</w:t>
            </w:r>
          </w:p>
          <w:p w14:paraId="52D52968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 xml:space="preserve">&gt; 2.5 and </w:t>
            </w:r>
            <w:r w:rsidRPr="003C04F1">
              <w:sym w:font="Symbol" w:char="F0A3"/>
            </w:r>
            <w:r w:rsidRPr="003C04F1">
              <w:t xml:space="preserve"> 4.5</w:t>
            </w:r>
          </w:p>
        </w:tc>
      </w:tr>
      <w:tr w:rsidR="007F1392" w:rsidRPr="003C04F1" w14:paraId="221AB3F4" w14:textId="77777777" w:rsidTr="007F1392">
        <w:trPr>
          <w:cantSplit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C39808" w14:textId="77777777" w:rsidR="008C002E" w:rsidRDefault="008C002E" w:rsidP="007F1392">
            <w:pPr>
              <w:pStyle w:val="Tabletext"/>
              <w:keepNext/>
              <w:rPr>
                <w:ins w:id="56" w:author="CEPT" w:date="2023-08-16T12:22:00Z"/>
              </w:rPr>
            </w:pPr>
            <w:ins w:id="57" w:author="CEPT" w:date="2023-08-16T12:22:00Z">
              <w:r>
                <w:t>17.3-17.7</w:t>
              </w:r>
            </w:ins>
          </w:p>
          <w:p w14:paraId="2CFCA4C8" w14:textId="15FAF632" w:rsidR="006F7EE4" w:rsidRPr="003C04F1" w:rsidRDefault="00384FC4" w:rsidP="007F1392">
            <w:pPr>
              <w:pStyle w:val="Tabletext"/>
              <w:keepNext/>
            </w:pPr>
            <w:r w:rsidRPr="003C04F1">
              <w:t>17.8-18.6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4A44C6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−164</w:t>
            </w:r>
          </w:p>
          <w:p w14:paraId="033D6202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−162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E5A6CA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100</w:t>
            </w:r>
          </w:p>
          <w:p w14:paraId="593C78D6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F49855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right" w:pos="730"/>
              </w:tabs>
            </w:pPr>
            <w:r w:rsidRPr="003C04F1">
              <w:tab/>
              <w:t>40</w:t>
            </w:r>
          </w:p>
          <w:p w14:paraId="6584F8FA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right" w:pos="730"/>
              </w:tabs>
            </w:pPr>
            <w:r w:rsidRPr="003C04F1">
              <w:tab/>
              <w:t>40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5071A7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</w:tabs>
            </w:pPr>
            <w:r w:rsidRPr="003C04F1">
              <w:tab/>
            </w:r>
            <w:r w:rsidRPr="003C04F1">
              <w:sym w:font="Symbol" w:char="F0B3"/>
            </w:r>
            <w:r w:rsidRPr="003C04F1">
              <w:t xml:space="preserve"> 49</w:t>
            </w:r>
          </w:p>
          <w:p w14:paraId="5E24DD8C" w14:textId="77777777" w:rsidR="006F7EE4" w:rsidRPr="003C04F1" w:rsidRDefault="00384FC4" w:rsidP="007F1392">
            <w:pPr>
              <w:pStyle w:val="Tabletext"/>
              <w:keepNext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</w:tabs>
            </w:pPr>
            <w:r w:rsidRPr="003C04F1">
              <w:tab/>
            </w:r>
            <w:r w:rsidRPr="003C04F1">
              <w:sym w:font="Symbol" w:char="F0B3"/>
            </w:r>
            <w:r w:rsidRPr="003C04F1">
              <w:t xml:space="preserve"> 49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542172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sym w:font="Symbol" w:char="F0A3"/>
            </w:r>
            <w:r w:rsidRPr="003C04F1">
              <w:t xml:space="preserve"> 2.5</w:t>
            </w:r>
          </w:p>
          <w:p w14:paraId="0193E73D" w14:textId="77777777" w:rsidR="006F7EE4" w:rsidRPr="003C04F1" w:rsidRDefault="00384FC4" w:rsidP="007F1392">
            <w:pPr>
              <w:pStyle w:val="Tabletext"/>
              <w:keepNext/>
              <w:jc w:val="center"/>
            </w:pPr>
            <w:r w:rsidRPr="003C04F1">
              <w:t xml:space="preserve">&gt; 2.5 and </w:t>
            </w:r>
            <w:r w:rsidRPr="003C04F1">
              <w:sym w:font="Symbol" w:char="F0A3"/>
            </w:r>
            <w:r w:rsidRPr="003C04F1">
              <w:t xml:space="preserve"> 4.5</w:t>
            </w:r>
          </w:p>
        </w:tc>
      </w:tr>
      <w:tr w:rsidR="007F1392" w:rsidRPr="003C04F1" w14:paraId="66E3F0DF" w14:textId="77777777" w:rsidTr="007F1392">
        <w:trPr>
          <w:cantSplit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35E7C2" w14:textId="77777777" w:rsidR="008C002E" w:rsidRDefault="008C002E" w:rsidP="007F1392">
            <w:pPr>
              <w:pStyle w:val="Tabletext"/>
              <w:rPr>
                <w:ins w:id="58" w:author="CEPT" w:date="2023-08-16T12:22:00Z"/>
              </w:rPr>
            </w:pPr>
            <w:ins w:id="59" w:author="CEPT" w:date="2023-08-16T12:22:00Z">
              <w:r>
                <w:t>17.3-17.7</w:t>
              </w:r>
            </w:ins>
          </w:p>
          <w:p w14:paraId="7576523C" w14:textId="2BBDE639" w:rsidR="006F7EE4" w:rsidRPr="003C04F1" w:rsidRDefault="00384FC4" w:rsidP="007F1392">
            <w:pPr>
              <w:pStyle w:val="Tabletext"/>
            </w:pPr>
            <w:r w:rsidRPr="003C04F1">
              <w:t>17.8-18.6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3DAEC9" w14:textId="77777777" w:rsidR="006F7EE4" w:rsidRPr="003C04F1" w:rsidRDefault="00384FC4" w:rsidP="007F1392">
            <w:pPr>
              <w:pStyle w:val="Tabletext"/>
              <w:jc w:val="center"/>
            </w:pPr>
            <w:r w:rsidRPr="003C04F1">
              <w:t>−150</w:t>
            </w:r>
          </w:p>
          <w:p w14:paraId="7467354D" w14:textId="77777777" w:rsidR="006F7EE4" w:rsidRPr="003C04F1" w:rsidRDefault="00384FC4" w:rsidP="007F1392">
            <w:pPr>
              <w:pStyle w:val="Tabletext"/>
              <w:jc w:val="center"/>
            </w:pPr>
            <w:r w:rsidRPr="003C04F1">
              <w:t>−148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74B479" w14:textId="77777777" w:rsidR="006F7EE4" w:rsidRPr="003C04F1" w:rsidRDefault="00384FC4" w:rsidP="007F1392">
            <w:pPr>
              <w:pStyle w:val="Tabletext"/>
              <w:jc w:val="center"/>
            </w:pPr>
            <w:r w:rsidRPr="003C04F1">
              <w:t>100</w:t>
            </w:r>
          </w:p>
          <w:p w14:paraId="363C5635" w14:textId="77777777" w:rsidR="006F7EE4" w:rsidRPr="003C04F1" w:rsidRDefault="00384FC4" w:rsidP="007F1392">
            <w:pPr>
              <w:pStyle w:val="Tabletext"/>
              <w:jc w:val="center"/>
            </w:pPr>
            <w:r w:rsidRPr="003C04F1"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C3F756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right" w:pos="730"/>
              </w:tabs>
            </w:pPr>
            <w:r w:rsidRPr="003C04F1">
              <w:tab/>
              <w:t>1 000</w:t>
            </w:r>
          </w:p>
          <w:p w14:paraId="4FF46E0A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right" w:pos="730"/>
              </w:tabs>
            </w:pPr>
            <w:r w:rsidRPr="003C04F1">
              <w:tab/>
              <w:t>1 000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2E60A1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</w:tabs>
            </w:pPr>
            <w:r w:rsidRPr="003C04F1">
              <w:tab/>
            </w:r>
            <w:r w:rsidRPr="003C04F1">
              <w:sym w:font="Symbol" w:char="F0B3"/>
            </w:r>
            <w:r w:rsidRPr="003C04F1">
              <w:t xml:space="preserve"> 49</w:t>
            </w:r>
          </w:p>
          <w:p w14:paraId="613DE903" w14:textId="77777777" w:rsidR="006F7EE4" w:rsidRPr="003C04F1" w:rsidRDefault="00384FC4" w:rsidP="007F1392">
            <w:pPr>
              <w:pStyle w:val="Table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</w:tabs>
            </w:pPr>
            <w:r w:rsidRPr="003C04F1">
              <w:tab/>
            </w:r>
            <w:r w:rsidRPr="003C04F1">
              <w:sym w:font="Symbol" w:char="F0B3"/>
            </w:r>
            <w:r w:rsidRPr="003C04F1">
              <w:t xml:space="preserve"> 49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2100EB" w14:textId="77777777" w:rsidR="006F7EE4" w:rsidRPr="003C04F1" w:rsidRDefault="00384FC4" w:rsidP="007F1392">
            <w:pPr>
              <w:pStyle w:val="Tabletext"/>
              <w:jc w:val="center"/>
            </w:pPr>
            <w:r w:rsidRPr="003C04F1">
              <w:sym w:font="Symbol" w:char="F0A3"/>
            </w:r>
            <w:r w:rsidRPr="003C04F1">
              <w:t xml:space="preserve"> 2.5</w:t>
            </w:r>
          </w:p>
          <w:p w14:paraId="502CEF44" w14:textId="77777777" w:rsidR="006F7EE4" w:rsidRPr="003C04F1" w:rsidRDefault="00384FC4" w:rsidP="007F1392">
            <w:pPr>
              <w:pStyle w:val="Tabletext"/>
              <w:jc w:val="center"/>
            </w:pPr>
            <w:r w:rsidRPr="003C04F1">
              <w:t xml:space="preserve">&gt; 2.5 and </w:t>
            </w:r>
            <w:r w:rsidRPr="003C04F1">
              <w:sym w:font="Symbol" w:char="F0A3"/>
            </w:r>
            <w:r w:rsidRPr="003C04F1">
              <w:t xml:space="preserve"> 4.5</w:t>
            </w:r>
          </w:p>
        </w:tc>
      </w:tr>
    </w:tbl>
    <w:p w14:paraId="519C8DCD" w14:textId="309B5A52" w:rsidR="00FE031A" w:rsidRDefault="00384FC4">
      <w:pPr>
        <w:pStyle w:val="Reasons"/>
      </w:pPr>
      <w:r>
        <w:rPr>
          <w:b/>
        </w:rPr>
        <w:t>Reasons:</w:t>
      </w:r>
      <w:r>
        <w:tab/>
      </w:r>
      <w:r w:rsidR="008C002E" w:rsidRPr="008C002E">
        <w:t>In order to extend the applicability of Table </w:t>
      </w:r>
      <w:r w:rsidR="008C002E" w:rsidRPr="008C002E">
        <w:rPr>
          <w:b/>
          <w:bCs/>
        </w:rPr>
        <w:t>22-4B</w:t>
      </w:r>
      <w:r w:rsidR="008C002E" w:rsidRPr="008C002E">
        <w:t xml:space="preserve"> </w:t>
      </w:r>
      <w:proofErr w:type="spellStart"/>
      <w:r w:rsidR="008C002E" w:rsidRPr="008C002E">
        <w:t>epfd</w:t>
      </w:r>
      <w:proofErr w:type="spellEnd"/>
      <w:r w:rsidR="008C002E" w:rsidRPr="008C002E">
        <w:t xml:space="preserve"> limits to the frequency band 17.3-17.7 GHz</w:t>
      </w:r>
      <w:r w:rsidR="008C002E">
        <w:t>.</w:t>
      </w:r>
    </w:p>
    <w:p w14:paraId="4465294C" w14:textId="77777777" w:rsidR="008C002E" w:rsidRPr="003705ED" w:rsidRDefault="008C002E" w:rsidP="008C002E">
      <w:pPr>
        <w:pStyle w:val="AppendixNo"/>
        <w:spacing w:before="0"/>
        <w:rPr>
          <w:lang w:val="en-US"/>
        </w:rPr>
      </w:pPr>
      <w:bookmarkStart w:id="60" w:name="_Toc42084210"/>
      <w:r w:rsidRPr="003705ED">
        <w:rPr>
          <w:lang w:val="en-US"/>
        </w:rPr>
        <w:lastRenderedPageBreak/>
        <w:t xml:space="preserve">APPENDIX </w:t>
      </w:r>
      <w:r w:rsidRPr="00ED18A7">
        <w:rPr>
          <w:rStyle w:val="href"/>
        </w:rPr>
        <w:t>30A</w:t>
      </w:r>
      <w:r w:rsidRPr="003705ED">
        <w:rPr>
          <w:lang w:val="en-US"/>
        </w:rPr>
        <w:t> (</w:t>
      </w:r>
      <w:r w:rsidRPr="00354DCE">
        <w:t>REV</w:t>
      </w:r>
      <w:r w:rsidRPr="003705ED">
        <w:rPr>
          <w:lang w:val="en-US"/>
        </w:rPr>
        <w:t>.</w:t>
      </w:r>
      <w:r>
        <w:rPr>
          <w:lang w:val="en-US"/>
        </w:rPr>
        <w:t>WRC</w:t>
      </w:r>
      <w:r>
        <w:rPr>
          <w:lang w:val="en-US"/>
        </w:rPr>
        <w:noBreakHyphen/>
        <w:t>19</w:t>
      </w:r>
      <w:r w:rsidRPr="003705ED">
        <w:rPr>
          <w:lang w:val="en-US"/>
        </w:rPr>
        <w:t>)</w:t>
      </w:r>
      <w:r>
        <w:rPr>
          <w:rStyle w:val="Appelnotedebasdep"/>
          <w:color w:val="000000"/>
        </w:rPr>
        <w:footnoteReference w:customMarkFollows="1" w:id="1"/>
        <w:t>*</w:t>
      </w:r>
      <w:bookmarkEnd w:id="60"/>
    </w:p>
    <w:p w14:paraId="77EE1F99" w14:textId="77777777" w:rsidR="008C002E" w:rsidRPr="008C356D" w:rsidRDefault="008C002E" w:rsidP="008C002E">
      <w:pPr>
        <w:pStyle w:val="Appendixtitle"/>
        <w:rPr>
          <w:b w:val="0"/>
          <w:bCs/>
          <w:sz w:val="16"/>
          <w:lang w:val="en-US"/>
        </w:rPr>
      </w:pPr>
      <w:bookmarkStart w:id="61" w:name="_Toc330560563"/>
      <w:bookmarkStart w:id="62" w:name="_Toc42084211"/>
      <w:r w:rsidRPr="008C356D">
        <w:rPr>
          <w:lang w:val="en-US"/>
        </w:rPr>
        <w:t>Provisions and associated Plans and List</w:t>
      </w:r>
      <w:r w:rsidRPr="006A21E2">
        <w:rPr>
          <w:rStyle w:val="Appelnotedebasdep"/>
          <w:rFonts w:asciiTheme="majorBidi" w:hAnsiTheme="majorBidi" w:cstheme="majorBidi"/>
          <w:b w:val="0"/>
          <w:bCs/>
          <w:color w:val="000000"/>
          <w:lang w:val="en-US"/>
        </w:rPr>
        <w:footnoteReference w:customMarkFollows="1" w:id="2"/>
        <w:t>1</w:t>
      </w:r>
      <w:r w:rsidRPr="008C356D">
        <w:rPr>
          <w:lang w:val="en-US"/>
        </w:rPr>
        <w:t xml:space="preserve"> for feeder links for the broadcasting-satellite service (11.7-12.5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 </w:t>
      </w:r>
      <w:r w:rsidRPr="008C356D">
        <w:rPr>
          <w:lang w:val="en-US"/>
        </w:rPr>
        <w:t>1, 12.2-12.7</w:t>
      </w:r>
      <w:r>
        <w:rPr>
          <w:lang w:val="en-US"/>
        </w:rPr>
        <w:t> GHz</w:t>
      </w:r>
      <w:r w:rsidRPr="008C356D">
        <w:rPr>
          <w:lang w:val="en-US"/>
        </w:rPr>
        <w:br/>
        <w:t xml:space="preserve">in </w:t>
      </w:r>
      <w:r>
        <w:rPr>
          <w:lang w:val="en-US"/>
        </w:rPr>
        <w:t>Region </w:t>
      </w:r>
      <w:r w:rsidRPr="008C356D">
        <w:rPr>
          <w:lang w:val="en-US"/>
        </w:rPr>
        <w:t>2 and 11.7-12.2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 </w:t>
      </w:r>
      <w:r w:rsidRPr="008C356D">
        <w:rPr>
          <w:lang w:val="en-US"/>
        </w:rPr>
        <w:t>3) in the frequency bands</w:t>
      </w:r>
      <w:r w:rsidRPr="008C356D">
        <w:rPr>
          <w:lang w:val="en-US"/>
        </w:rPr>
        <w:br/>
        <w:t>14.5-14.8</w:t>
      </w:r>
      <w:r>
        <w:rPr>
          <w:lang w:val="en-US"/>
        </w:rPr>
        <w:t> GHz</w:t>
      </w:r>
      <w:r w:rsidRPr="006A21E2">
        <w:rPr>
          <w:rStyle w:val="Appelnotedebasdep"/>
          <w:rFonts w:asciiTheme="majorBidi" w:hAnsiTheme="majorBidi" w:cstheme="majorBidi"/>
          <w:b w:val="0"/>
          <w:bCs/>
          <w:color w:val="000000"/>
          <w:lang w:val="en-US"/>
        </w:rPr>
        <w:footnoteReference w:customMarkFollows="1" w:id="3"/>
        <w:t>2</w:t>
      </w:r>
      <w:r w:rsidRPr="008C356D">
        <w:rPr>
          <w:lang w:val="en-US"/>
        </w:rPr>
        <w:t xml:space="preserve"> and 17.3-18.1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Regions </w:t>
      </w:r>
      <w:r w:rsidRPr="008C356D">
        <w:rPr>
          <w:lang w:val="en-US"/>
        </w:rPr>
        <w:t>1 and 3,</w:t>
      </w:r>
      <w:r w:rsidRPr="008C356D">
        <w:rPr>
          <w:lang w:val="en-US"/>
        </w:rPr>
        <w:br/>
        <w:t>and 17.3-17.8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 </w:t>
      </w:r>
      <w:r w:rsidRPr="008C356D">
        <w:rPr>
          <w:lang w:val="en-US"/>
        </w:rPr>
        <w:t>2</w:t>
      </w:r>
      <w:r w:rsidRPr="00672737">
        <w:rPr>
          <w:b w:val="0"/>
          <w:bCs/>
          <w:sz w:val="16"/>
          <w:lang w:val="en-US"/>
        </w:rPr>
        <w:t>  </w:t>
      </w:r>
      <w:proofErr w:type="gramStart"/>
      <w:r w:rsidRPr="00672737">
        <w:rPr>
          <w:b w:val="0"/>
          <w:bCs/>
          <w:sz w:val="16"/>
          <w:lang w:val="en-US"/>
        </w:rPr>
        <w:t>   (</w:t>
      </w:r>
      <w:proofErr w:type="gramEnd"/>
      <w:r>
        <w:rPr>
          <w:rFonts w:asciiTheme="majorBidi" w:hAnsiTheme="majorBidi" w:cstheme="majorBidi"/>
          <w:b w:val="0"/>
          <w:bCs/>
          <w:sz w:val="16"/>
          <w:lang w:val="en-US"/>
        </w:rPr>
        <w:t>WRC</w:t>
      </w:r>
      <w:r>
        <w:rPr>
          <w:rFonts w:asciiTheme="majorBidi" w:hAnsiTheme="majorBidi" w:cstheme="majorBidi"/>
          <w:b w:val="0"/>
          <w:bCs/>
          <w:sz w:val="16"/>
          <w:lang w:val="en-US"/>
        </w:rPr>
        <w:noBreakHyphen/>
      </w:r>
      <w:r w:rsidRPr="00D92A15">
        <w:rPr>
          <w:rFonts w:asciiTheme="majorBidi" w:hAnsiTheme="majorBidi" w:cstheme="majorBidi"/>
          <w:b w:val="0"/>
          <w:bCs/>
          <w:sz w:val="16"/>
          <w:lang w:val="en-US"/>
        </w:rPr>
        <w:t>03)</w:t>
      </w:r>
      <w:bookmarkEnd w:id="61"/>
      <w:bookmarkEnd w:id="62"/>
    </w:p>
    <w:p w14:paraId="053F2C5E" w14:textId="2127E369" w:rsidR="008C002E" w:rsidRPr="0018559B" w:rsidRDefault="008C002E" w:rsidP="008C002E">
      <w:pPr>
        <w:pStyle w:val="Proposal"/>
        <w:rPr>
          <w:lang w:val="en-US"/>
        </w:rPr>
      </w:pPr>
      <w:r w:rsidRPr="0018559B">
        <w:rPr>
          <w:lang w:val="en-US"/>
        </w:rPr>
        <w:t>MOD</w:t>
      </w:r>
      <w:r w:rsidRPr="0018559B">
        <w:rPr>
          <w:lang w:val="en-US"/>
        </w:rPr>
        <w:tab/>
        <w:t>EUR/</w:t>
      </w:r>
      <w:r w:rsidR="00F8584E" w:rsidRPr="0018559B">
        <w:rPr>
          <w:lang w:val="en-US"/>
        </w:rPr>
        <w:t>XXXX</w:t>
      </w:r>
      <w:r w:rsidRPr="0018559B">
        <w:rPr>
          <w:lang w:val="en-US"/>
        </w:rPr>
        <w:t>A19/10</w:t>
      </w:r>
    </w:p>
    <w:p w14:paraId="6395C852" w14:textId="71660502" w:rsidR="008C002E" w:rsidRPr="0018559B" w:rsidRDefault="008C002E" w:rsidP="008C002E">
      <w:pPr>
        <w:pStyle w:val="AppArtNo"/>
        <w:tabs>
          <w:tab w:val="clear" w:pos="1134"/>
          <w:tab w:val="left" w:pos="1418"/>
        </w:tabs>
        <w:rPr>
          <w:lang w:val="en-US"/>
        </w:rPr>
      </w:pPr>
      <w:r w:rsidRPr="0018559B">
        <w:rPr>
          <w:lang w:val="en-US"/>
        </w:rPr>
        <w:t>ARTICLE 7</w:t>
      </w:r>
      <w:r w:rsidRPr="0018559B">
        <w:rPr>
          <w:sz w:val="16"/>
          <w:szCs w:val="16"/>
          <w:lang w:val="en-US"/>
        </w:rPr>
        <w:t>  </w:t>
      </w:r>
      <w:proofErr w:type="gramStart"/>
      <w:r w:rsidRPr="0018559B">
        <w:rPr>
          <w:sz w:val="16"/>
          <w:szCs w:val="16"/>
          <w:lang w:val="en-US"/>
        </w:rPr>
        <w:t>   (</w:t>
      </w:r>
      <w:proofErr w:type="gramEnd"/>
      <w:r w:rsidRPr="0018559B">
        <w:rPr>
          <w:sz w:val="16"/>
          <w:szCs w:val="16"/>
          <w:lang w:val="en-US"/>
        </w:rPr>
        <w:t>Rev.WRC</w:t>
      </w:r>
      <w:r w:rsidRPr="0018559B">
        <w:rPr>
          <w:sz w:val="16"/>
          <w:szCs w:val="16"/>
          <w:lang w:val="en-US"/>
        </w:rPr>
        <w:noBreakHyphen/>
      </w:r>
      <w:del w:id="63" w:author="CEPT" w:date="2023-08-16T12:40:00Z">
        <w:r w:rsidRPr="0018559B" w:rsidDel="00505733">
          <w:rPr>
            <w:sz w:val="16"/>
            <w:szCs w:val="16"/>
            <w:lang w:val="en-US"/>
          </w:rPr>
          <w:delText>19</w:delText>
        </w:r>
      </w:del>
      <w:ins w:id="64" w:author="CEPT" w:date="2023-08-16T12:40:00Z">
        <w:r w:rsidR="00505733" w:rsidRPr="0018559B">
          <w:rPr>
            <w:sz w:val="16"/>
            <w:szCs w:val="16"/>
            <w:lang w:val="en-US"/>
          </w:rPr>
          <w:t>23</w:t>
        </w:r>
      </w:ins>
      <w:r w:rsidRPr="0018559B">
        <w:rPr>
          <w:sz w:val="16"/>
          <w:szCs w:val="16"/>
          <w:lang w:val="en-US"/>
        </w:rPr>
        <w:t>)</w:t>
      </w:r>
    </w:p>
    <w:p w14:paraId="0432D825" w14:textId="3747E19C" w:rsidR="008C002E" w:rsidRDefault="008C002E" w:rsidP="008C002E">
      <w:pPr>
        <w:pStyle w:val="AppArttitle"/>
        <w:spacing w:before="120"/>
        <w:rPr>
          <w:vertAlign w:val="superscript"/>
        </w:rPr>
      </w:pPr>
      <w:r>
        <w:t xml:space="preserve">Coordination, notification and recording in the Master International </w:t>
      </w:r>
      <w:r>
        <w:br/>
        <w:t>Frequency Register of frequency assignments to stations in the fixed-satellite service (space-to-Earth) in Region</w:t>
      </w:r>
      <w:ins w:id="65" w:author="CEPT" w:date="2023-08-16T12:24:00Z">
        <w:r>
          <w:t>s</w:t>
        </w:r>
      </w:ins>
      <w:r>
        <w:t> 1</w:t>
      </w:r>
      <w:ins w:id="66" w:author="CEPT" w:date="2023-08-16T12:24:00Z">
        <w:r>
          <w:t xml:space="preserve"> and 2</w:t>
        </w:r>
      </w:ins>
      <w:r>
        <w:t xml:space="preserve"> in the frequency band 17.3-18.1 GHz and </w:t>
      </w:r>
      <w:r>
        <w:br/>
        <w:t>in Region</w:t>
      </w:r>
      <w:del w:id="67" w:author="CEPT" w:date="2023-08-16T12:24:00Z">
        <w:r w:rsidDel="008C002E">
          <w:delText>s 2 and</w:delText>
        </w:r>
      </w:del>
      <w:r>
        <w:t xml:space="preserve"> 3 in the frequency band 17.7-18.1 GHz, to stations in the fixed</w:t>
      </w:r>
      <w:r>
        <w:noBreakHyphen/>
        <w:t>satellite service (Earth-to-space) in Region 2 in the frequency bands 14.5</w:t>
      </w:r>
      <w:r>
        <w:noBreakHyphen/>
        <w:t>14.8 GHz and 17.8</w:t>
      </w:r>
      <w:r>
        <w:noBreakHyphen/>
        <w:t>18.1 GHz, to stations in the fixed-satellite service (Earth-to-space) in countries listed in Resolution 163 (WRC</w:t>
      </w:r>
      <w:r>
        <w:rPr>
          <w:b w:val="0"/>
          <w:bCs/>
        </w:rPr>
        <w:noBreakHyphen/>
      </w:r>
      <w:r>
        <w:t>15) in the frequency band 14.5</w:t>
      </w:r>
      <w:r>
        <w:noBreakHyphen/>
        <w:t>14.75 GHz and in countries listed in Resolution 164 (WRC</w:t>
      </w:r>
      <w:r>
        <w:rPr>
          <w:b w:val="0"/>
          <w:bCs/>
        </w:rPr>
        <w:noBreakHyphen/>
      </w:r>
      <w:r>
        <w:t xml:space="preserve">15) in the frequency band 14.5-14.8 GHz where those stations are not for feeder links for the broadcasting-satellite service, and to stations in the broadcasting-satellite service in Region 2 in the frequency band 17.3-17.8 GHz when frequency assignments to feeder links for broadcasting-satellite stations in the frequency bands 14.5-14.8 GHz and 17.3-18.1 GHz in Regions 1 and 3 or in the </w:t>
      </w:r>
      <w:r>
        <w:br/>
        <w:t>frequency band 17.3-17.8 GHz in Region 2 are involved</w:t>
      </w:r>
      <w:r w:rsidRPr="00AB66D5">
        <w:rPr>
          <w:rStyle w:val="Appelnotedebasdep"/>
          <w:b w:val="0"/>
          <w:bCs/>
          <w:lang w:val="en-US"/>
        </w:rPr>
        <w:footnoteReference w:customMarkFollows="1" w:id="4"/>
        <w:t>28</w:t>
      </w:r>
      <w:r>
        <w:rPr>
          <w:b w:val="0"/>
          <w:bCs/>
          <w:sz w:val="16"/>
        </w:rPr>
        <w:t>     (Rev.WRC</w:t>
      </w:r>
      <w:r>
        <w:rPr>
          <w:b w:val="0"/>
          <w:bCs/>
          <w:sz w:val="16"/>
        </w:rPr>
        <w:noBreakHyphen/>
      </w:r>
      <w:ins w:id="68" w:author="CEPT" w:date="2023-08-16T12:24:00Z">
        <w:r>
          <w:rPr>
            <w:b w:val="0"/>
            <w:bCs/>
            <w:sz w:val="16"/>
          </w:rPr>
          <w:t>23</w:t>
        </w:r>
      </w:ins>
      <w:del w:id="69" w:author="CEPT" w:date="2023-08-16T12:24:00Z">
        <w:r w:rsidDel="008C002E">
          <w:rPr>
            <w:b w:val="0"/>
            <w:bCs/>
            <w:sz w:val="16"/>
          </w:rPr>
          <w:delText>19</w:delText>
        </w:r>
      </w:del>
      <w:r>
        <w:rPr>
          <w:b w:val="0"/>
          <w:bCs/>
          <w:sz w:val="16"/>
        </w:rPr>
        <w:t>)</w:t>
      </w:r>
    </w:p>
    <w:p w14:paraId="2D9ABB90" w14:textId="7B885B77" w:rsidR="008C002E" w:rsidRDefault="008C002E" w:rsidP="008C002E">
      <w:pPr>
        <w:pStyle w:val="Reasons"/>
      </w:pPr>
    </w:p>
    <w:p w14:paraId="241A5F07" w14:textId="77777777" w:rsidR="008C002E" w:rsidRPr="00755316" w:rsidRDefault="008C002E" w:rsidP="008C002E">
      <w:pPr>
        <w:pStyle w:val="Section1"/>
      </w:pPr>
      <w:r w:rsidRPr="00755316">
        <w:lastRenderedPageBreak/>
        <w:t xml:space="preserve">Section I – Coordination of transmitting space or earth stations in the fixed-satellite </w:t>
      </w:r>
      <w:r w:rsidRPr="00755316">
        <w:br/>
        <w:t>service or transmitting space stations in the broadcasting-satellite service</w:t>
      </w:r>
      <w:r w:rsidRPr="00755316">
        <w:br/>
        <w:t>with assignments to broadcasting-satellite service feeder links</w:t>
      </w:r>
    </w:p>
    <w:p w14:paraId="22BC4F9C" w14:textId="0A1C76EA" w:rsidR="008C002E" w:rsidRDefault="008C002E" w:rsidP="008C002E">
      <w:pPr>
        <w:pStyle w:val="Proposal"/>
      </w:pPr>
      <w:r>
        <w:t>MOD</w:t>
      </w:r>
      <w:r>
        <w:tab/>
        <w:t>EUR/</w:t>
      </w:r>
      <w:r w:rsidR="00F8584E">
        <w:t>XXXX</w:t>
      </w:r>
      <w:r>
        <w:t>A19/11</w:t>
      </w:r>
    </w:p>
    <w:p w14:paraId="2D46D2C3" w14:textId="6590999B" w:rsidR="008C002E" w:rsidRDefault="008C002E" w:rsidP="008C002E">
      <w:pPr>
        <w:pStyle w:val="Normalaftertitle"/>
        <w:rPr>
          <w:sz w:val="16"/>
        </w:rPr>
      </w:pPr>
      <w:r>
        <w:rPr>
          <w:rStyle w:val="Provsplit"/>
        </w:rPr>
        <w:t>7.1</w:t>
      </w:r>
      <w:r>
        <w:tab/>
        <w:t>The provisions of No. </w:t>
      </w:r>
      <w:r>
        <w:rPr>
          <w:rStyle w:val="ArtrefBold"/>
        </w:rPr>
        <w:t>9.7</w:t>
      </w:r>
      <w:r>
        <w:rPr>
          <w:rStyle w:val="Appelnotedebasdep"/>
          <w:color w:val="FFFFFF" w:themeColor="background1"/>
          <w:sz w:val="4"/>
          <w:szCs w:val="4"/>
        </w:rPr>
        <w:footnoteReference w:customMarkFollows="1" w:id="5"/>
        <w:t>29</w:t>
      </w:r>
      <w:r>
        <w:t xml:space="preserve"> and the associated provisions under Articles </w:t>
      </w:r>
      <w:r>
        <w:rPr>
          <w:rStyle w:val="ArtrefBold"/>
        </w:rPr>
        <w:t>9</w:t>
      </w:r>
      <w:r>
        <w:t xml:space="preserve"> and </w:t>
      </w:r>
      <w:r>
        <w:rPr>
          <w:rStyle w:val="ArtrefBold"/>
        </w:rPr>
        <w:t>11</w:t>
      </w:r>
      <w:r>
        <w:t xml:space="preserve"> are applicable to transmitting space stations in the fixed-satellite service in Region</w:t>
      </w:r>
      <w:ins w:id="70" w:author="CEPT" w:date="2023-08-16T12:25:00Z">
        <w:r>
          <w:t>s</w:t>
        </w:r>
      </w:ins>
      <w:r>
        <w:t> 1</w:t>
      </w:r>
      <w:ins w:id="71" w:author="CEPT" w:date="2023-08-16T12:41:00Z">
        <w:r w:rsidR="00AB4716">
          <w:t xml:space="preserve"> </w:t>
        </w:r>
      </w:ins>
      <w:ins w:id="72" w:author="CEPT" w:date="2023-08-16T12:25:00Z">
        <w:r>
          <w:t>and 2</w:t>
        </w:r>
      </w:ins>
      <w:r>
        <w:t xml:space="preserve"> in the frequency band 17.3-18.1 GHz, to transmitting space stations in the fixed-satellite service in Region</w:t>
      </w:r>
      <w:del w:id="73" w:author="CEPT" w:date="2023-08-16T12:25:00Z">
        <w:r w:rsidDel="008C002E">
          <w:delText>s 2 and</w:delText>
        </w:r>
      </w:del>
      <w:r>
        <w:t> 3 in the frequency band 17.7-18.1 GHz, to transmitting earth stations in the fixed-satellite service in Region 2 in the frequency bands 14.5-14.8 GHz and 17.8</w:t>
      </w:r>
      <w:r>
        <w:noBreakHyphen/>
        <w:t xml:space="preserve">18.1 GHz, to transmitting earth stations in the fixed-satellite service in countries listed in Resolution </w:t>
      </w:r>
      <w:r>
        <w:rPr>
          <w:b/>
          <w:bCs/>
        </w:rPr>
        <w:t>163 (WRC</w:t>
      </w:r>
      <w:r>
        <w:rPr>
          <w:b/>
          <w:bCs/>
        </w:rPr>
        <w:noBreakHyphen/>
        <w:t>15)</w:t>
      </w:r>
      <w:r>
        <w:t xml:space="preserve"> in the frequency band 14.5-14.75 GHz and in countries listed in Resolution </w:t>
      </w:r>
      <w:r>
        <w:rPr>
          <w:b/>
          <w:bCs/>
        </w:rPr>
        <w:t>164 (WRC</w:t>
      </w:r>
      <w:r>
        <w:rPr>
          <w:b/>
          <w:bCs/>
        </w:rPr>
        <w:noBreakHyphen/>
        <w:t>15)</w:t>
      </w:r>
      <w:r>
        <w:t xml:space="preserve"> in the frequency band 14.5-14.8 GHz where those stations are not for feeder links for the broadcasting-satellite service, and to transmitting space stations in the broadcasting-satellite service in Region 2 in the frequency band 17.3-17.8 GHz.</w:t>
      </w:r>
      <w:r>
        <w:rPr>
          <w:sz w:val="16"/>
        </w:rPr>
        <w:t>     (WRC</w:t>
      </w:r>
      <w:r>
        <w:rPr>
          <w:sz w:val="16"/>
        </w:rPr>
        <w:noBreakHyphen/>
      </w:r>
      <w:del w:id="74" w:author="CEPT" w:date="2023-08-16T12:25:00Z">
        <w:r w:rsidDel="00F8584E">
          <w:rPr>
            <w:sz w:val="16"/>
          </w:rPr>
          <w:delText>19</w:delText>
        </w:r>
      </w:del>
      <w:ins w:id="75" w:author="CEPT" w:date="2023-08-16T12:25:00Z">
        <w:r w:rsidR="00F8584E">
          <w:rPr>
            <w:sz w:val="16"/>
          </w:rPr>
          <w:t>23</w:t>
        </w:r>
      </w:ins>
      <w:r>
        <w:rPr>
          <w:sz w:val="16"/>
        </w:rPr>
        <w:t>)</w:t>
      </w:r>
    </w:p>
    <w:p w14:paraId="11105A6F" w14:textId="34BFA1D4" w:rsidR="008C002E" w:rsidRDefault="008C002E" w:rsidP="008C002E">
      <w:pPr>
        <w:pStyle w:val="Reasons"/>
      </w:pPr>
      <w:r>
        <w:rPr>
          <w:b/>
        </w:rPr>
        <w:t>Reasons:</w:t>
      </w:r>
      <w:r>
        <w:tab/>
      </w:r>
      <w:r w:rsidR="00F8584E" w:rsidRPr="001C03DA">
        <w:t xml:space="preserve">Extend the applicability of the provisions in Appendix </w:t>
      </w:r>
      <w:r w:rsidR="00F8584E" w:rsidRPr="001C03DA">
        <w:rPr>
          <w:b/>
          <w:bCs/>
        </w:rPr>
        <w:t>30A</w:t>
      </w:r>
      <w:r w:rsidR="00F8584E" w:rsidRPr="001C03DA">
        <w:t xml:space="preserve">, Article 7, to the FSS (space-to-Earth) in the </w:t>
      </w:r>
      <w:r w:rsidR="00F8584E">
        <w:t xml:space="preserve">frequency </w:t>
      </w:r>
      <w:r w:rsidR="00F8584E" w:rsidRPr="001C03DA">
        <w:t>band 17.3-17.7 GHz in Region 2.</w:t>
      </w:r>
    </w:p>
    <w:p w14:paraId="01073A9B" w14:textId="77777777" w:rsidR="00F8584E" w:rsidRDefault="00F8584E" w:rsidP="00F8584E"/>
    <w:p w14:paraId="7DF8D5CC" w14:textId="77777777" w:rsidR="006F7EE4" w:rsidRPr="00F5119C" w:rsidRDefault="00384FC4" w:rsidP="00496979">
      <w:pPr>
        <w:pStyle w:val="AppendixNo"/>
        <w:keepNext w:val="0"/>
        <w:keepLines w:val="0"/>
        <w:spacing w:before="0"/>
      </w:pPr>
      <w:r w:rsidRPr="00F5119C">
        <w:t xml:space="preserve">APPENDIX </w:t>
      </w:r>
      <w:r w:rsidRPr="00494285">
        <w:rPr>
          <w:rStyle w:val="href"/>
        </w:rPr>
        <w:t>5</w:t>
      </w:r>
      <w:r w:rsidRPr="00F5119C">
        <w:t xml:space="preserve"> (</w:t>
      </w:r>
      <w:r w:rsidRPr="00354DCE">
        <w:t>REV</w:t>
      </w:r>
      <w:r w:rsidRPr="00F5119C">
        <w:t>.</w:t>
      </w:r>
      <w:r>
        <w:t>WRC</w:t>
      </w:r>
      <w:r>
        <w:noBreakHyphen/>
        <w:t>19</w:t>
      </w:r>
      <w:r w:rsidRPr="00F5119C">
        <w:t>)</w:t>
      </w:r>
    </w:p>
    <w:p w14:paraId="4E2EFBA1" w14:textId="77777777" w:rsidR="006F7EE4" w:rsidRPr="00F5119C" w:rsidRDefault="00384FC4" w:rsidP="00496979">
      <w:pPr>
        <w:pStyle w:val="Appendixtitle"/>
        <w:keepNext w:val="0"/>
        <w:keepLines w:val="0"/>
      </w:pPr>
      <w:bookmarkStart w:id="76" w:name="_Toc328648895"/>
      <w:bookmarkStart w:id="77" w:name="_Toc42084142"/>
      <w:r w:rsidRPr="00F5119C">
        <w:t>Identification of administrations with which coordination is to be effected or</w:t>
      </w:r>
      <w:r w:rsidRPr="00F5119C">
        <w:br/>
        <w:t xml:space="preserve">agreement sought under the provisions of </w:t>
      </w:r>
      <w:r>
        <w:t>Article </w:t>
      </w:r>
      <w:r w:rsidRPr="00F5119C">
        <w:t>9</w:t>
      </w:r>
      <w:bookmarkEnd w:id="76"/>
      <w:bookmarkEnd w:id="77"/>
    </w:p>
    <w:p w14:paraId="7B782787" w14:textId="77777777" w:rsidR="00FE031A" w:rsidRDefault="00FE031A">
      <w:pPr>
        <w:sectPr w:rsidR="00FE031A">
          <w:headerReference w:type="default" r:id="rId14"/>
          <w:footerReference w:type="even" r:id="rId15"/>
          <w:footerReference w:type="default" r:id="rId16"/>
          <w:type w:val="oddPage"/>
          <w:pgSz w:w="11907" w:h="16840" w:code="9"/>
          <w:pgMar w:top="1418" w:right="1134" w:bottom="1134" w:left="1134" w:header="567" w:footer="567" w:gutter="0"/>
          <w:cols w:space="720"/>
          <w:titlePg/>
          <w:docGrid w:linePitch="326"/>
        </w:sectPr>
      </w:pPr>
    </w:p>
    <w:p w14:paraId="4B91504A" w14:textId="426E2EBA" w:rsidR="00FE031A" w:rsidRDefault="00384FC4">
      <w:pPr>
        <w:pStyle w:val="Proposal"/>
      </w:pPr>
      <w:r>
        <w:lastRenderedPageBreak/>
        <w:t>MOD</w:t>
      </w:r>
      <w:r>
        <w:tab/>
        <w:t>EUR/</w:t>
      </w:r>
      <w:r w:rsidR="00F8584E">
        <w:t>XXXX</w:t>
      </w:r>
      <w:r>
        <w:t>A19/1</w:t>
      </w:r>
      <w:r w:rsidR="008C002E">
        <w:t>2</w:t>
      </w:r>
    </w:p>
    <w:p w14:paraId="08EB0A71" w14:textId="25D175B3" w:rsidR="006F7EE4" w:rsidRDefault="00384FC4" w:rsidP="00496979">
      <w:pPr>
        <w:pStyle w:val="TableNo"/>
      </w:pPr>
      <w:r>
        <w:t>TABLE 5-1 (</w:t>
      </w:r>
      <w:r>
        <w:rPr>
          <w:i/>
          <w:iCs/>
          <w:caps w:val="0"/>
        </w:rPr>
        <w:t>continued</w:t>
      </w:r>
      <w:r>
        <w:t>)</w:t>
      </w:r>
      <w:r>
        <w:rPr>
          <w:sz w:val="16"/>
          <w:szCs w:val="16"/>
        </w:rPr>
        <w:t>     (R</w:t>
      </w:r>
      <w:r>
        <w:rPr>
          <w:caps w:val="0"/>
          <w:sz w:val="16"/>
          <w:szCs w:val="16"/>
        </w:rPr>
        <w:t>ev.</w:t>
      </w:r>
      <w:r>
        <w:rPr>
          <w:sz w:val="16"/>
          <w:szCs w:val="16"/>
        </w:rPr>
        <w:t>WRC</w:t>
      </w:r>
      <w:r>
        <w:rPr>
          <w:sz w:val="16"/>
          <w:szCs w:val="16"/>
        </w:rPr>
        <w:noBreakHyphen/>
      </w:r>
      <w:del w:id="78" w:author="CEPT" w:date="2023-08-16T12:30:00Z">
        <w:r w:rsidDel="00F8584E">
          <w:rPr>
            <w:sz w:val="16"/>
            <w:szCs w:val="16"/>
          </w:rPr>
          <w:delText>19</w:delText>
        </w:r>
      </w:del>
      <w:ins w:id="79" w:author="CEPT" w:date="2023-08-16T12:30:00Z">
        <w:r w:rsidR="00F8584E">
          <w:rPr>
            <w:sz w:val="16"/>
            <w:szCs w:val="16"/>
          </w:rPr>
          <w:t>23</w:t>
        </w:r>
      </w:ins>
      <w:r>
        <w:rPr>
          <w:sz w:val="16"/>
          <w:szCs w:val="16"/>
        </w:rPr>
        <w:t>)</w:t>
      </w:r>
    </w:p>
    <w:tbl>
      <w:tblPr>
        <w:tblW w:w="14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1136"/>
        <w:gridCol w:w="2552"/>
        <w:gridCol w:w="2552"/>
        <w:gridCol w:w="3683"/>
        <w:gridCol w:w="1985"/>
        <w:gridCol w:w="2552"/>
      </w:tblGrid>
      <w:tr w:rsidR="00496979" w14:paraId="67714772" w14:textId="77777777" w:rsidTr="00F8584E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340B" w14:textId="77777777" w:rsidR="006F7EE4" w:rsidRDefault="00384FC4" w:rsidP="00496979">
            <w:pPr>
              <w:pStyle w:val="Tablehead"/>
              <w:rPr>
                <w:lang w:val="en-US"/>
              </w:rPr>
            </w:pPr>
            <w:r>
              <w:rPr>
                <w:lang w:val="en-US"/>
              </w:rPr>
              <w:t>Reference</w:t>
            </w:r>
            <w:r>
              <w:rPr>
                <w:lang w:val="en-US"/>
              </w:rPr>
              <w:br/>
              <w:t>of</w:t>
            </w:r>
            <w:r>
              <w:rPr>
                <w:lang w:val="en-US"/>
              </w:rPr>
              <w:br/>
              <w:t>Article </w:t>
            </w:r>
            <w:r>
              <w:rPr>
                <w:rStyle w:val="Artref"/>
                <w:lang w:val="en-US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55D2A" w14:textId="77777777" w:rsidR="006F7EE4" w:rsidRDefault="00384FC4" w:rsidP="00496979">
            <w:pPr>
              <w:pStyle w:val="Tablehead"/>
              <w:rPr>
                <w:lang w:val="en-US"/>
              </w:rPr>
            </w:pPr>
            <w:r>
              <w:rPr>
                <w:lang w:val="en-US"/>
              </w:rPr>
              <w:t>Case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05ED" w14:textId="77777777" w:rsidR="006F7EE4" w:rsidRDefault="00384FC4" w:rsidP="00496979">
            <w:pPr>
              <w:pStyle w:val="Tablehead"/>
              <w:rPr>
                <w:lang w:val="en-US"/>
              </w:rPr>
            </w:pPr>
            <w:r>
              <w:rPr>
                <w:lang w:val="en-US"/>
              </w:rPr>
              <w:t>Frequency bands</w:t>
            </w:r>
            <w:r>
              <w:rPr>
                <w:lang w:val="en-US"/>
              </w:rPr>
              <w:br/>
              <w:t>(and Region) of the service for which coordination</w:t>
            </w:r>
            <w:r>
              <w:rPr>
                <w:lang w:val="en-US"/>
              </w:rPr>
              <w:br/>
              <w:t>is sought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41DA2" w14:textId="77777777" w:rsidR="006F7EE4" w:rsidRDefault="00384FC4" w:rsidP="00496979">
            <w:pPr>
              <w:pStyle w:val="Tablehead"/>
              <w:rPr>
                <w:lang w:val="en-US"/>
              </w:rPr>
            </w:pPr>
            <w:r>
              <w:rPr>
                <w:lang w:val="en-US"/>
              </w:rPr>
              <w:t>Threshold/condition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17CBB" w14:textId="77777777" w:rsidR="006F7EE4" w:rsidRDefault="00384FC4" w:rsidP="00496979">
            <w:pPr>
              <w:pStyle w:val="Tablehead"/>
              <w:rPr>
                <w:lang w:val="en-US"/>
              </w:rPr>
            </w:pPr>
            <w:r>
              <w:rPr>
                <w:lang w:val="en-US"/>
              </w:rPr>
              <w:t xml:space="preserve">Calculation </w:t>
            </w:r>
            <w:r>
              <w:rPr>
                <w:lang w:val="en-US"/>
              </w:rPr>
              <w:br/>
              <w:t>method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B0A91" w14:textId="77777777" w:rsidR="006F7EE4" w:rsidRDefault="00384FC4" w:rsidP="00496979">
            <w:pPr>
              <w:pStyle w:val="Tablehead"/>
              <w:rPr>
                <w:lang w:val="en-US"/>
              </w:rPr>
            </w:pPr>
            <w:r>
              <w:rPr>
                <w:lang w:val="en-US"/>
              </w:rPr>
              <w:t>Remarks</w:t>
            </w:r>
          </w:p>
        </w:tc>
      </w:tr>
      <w:tr w:rsidR="00F8584E" w14:paraId="2F003774" w14:textId="77777777" w:rsidTr="00F8584E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6F30" w14:textId="1E5DFD45" w:rsidR="00F8584E" w:rsidRDefault="00F8584E" w:rsidP="009737C2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F93B36" w14:textId="730965FF" w:rsidR="00F8584E" w:rsidRDefault="00F8584E" w:rsidP="009737C2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6157FF" w14:textId="471AE85F" w:rsidR="00F8584E" w:rsidRDefault="00F8584E" w:rsidP="009737C2">
            <w:pPr>
              <w:pStyle w:val="TabletextHanging0"/>
              <w:ind w:left="567" w:hanging="567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79772E" w14:textId="562A6431" w:rsidR="00F8584E" w:rsidRDefault="00F8584E" w:rsidP="009737C2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DDD343" w14:textId="77236335" w:rsidR="00F8584E" w:rsidRDefault="00F8584E" w:rsidP="009737C2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FE89FB" w14:textId="43949C43" w:rsidR="00F8584E" w:rsidRDefault="00F8584E" w:rsidP="009737C2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</w:tr>
      <w:tr w:rsidR="00496979" w14:paraId="2AD0F88C" w14:textId="77777777" w:rsidTr="00F8584E">
        <w:trPr>
          <w:jc w:val="center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EDA65" w14:textId="77777777" w:rsidR="006F7EE4" w:rsidRDefault="00384FC4" w:rsidP="009737C2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No. </w:t>
            </w:r>
            <w:r w:rsidRPr="00AB369C">
              <w:rPr>
                <w:rStyle w:val="Artref"/>
                <w:b/>
                <w:lang w:val="en-US"/>
              </w:rPr>
              <w:t>9.7</w:t>
            </w:r>
            <w:r>
              <w:rPr>
                <w:lang w:val="en-US"/>
              </w:rPr>
              <w:br/>
              <w:t>GSO/GSO</w:t>
            </w:r>
            <w:r>
              <w:rPr>
                <w:lang w:val="en-US"/>
              </w:rPr>
              <w:br/>
              <w:t>(</w:t>
            </w:r>
            <w:r>
              <w:rPr>
                <w:i/>
                <w:iCs/>
                <w:lang w:val="en-US"/>
              </w:rPr>
              <w:t>cont.</w:t>
            </w:r>
            <w:r>
              <w:rPr>
                <w:lang w:val="en-US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9D49CE" w14:textId="77777777" w:rsidR="006F7EE4" w:rsidRDefault="006F7EE4" w:rsidP="009737C2">
            <w:pPr>
              <w:pStyle w:val="Tabletext"/>
              <w:rPr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253A14" w14:textId="77777777" w:rsidR="006F7EE4" w:rsidRDefault="00384FC4" w:rsidP="009737C2">
            <w:pPr>
              <w:pStyle w:val="TabletextHanging0"/>
              <w:ind w:left="567" w:hanging="567"/>
              <w:rPr>
                <w:lang w:val="en-GB"/>
              </w:rPr>
            </w:pPr>
            <w:r>
              <w:rPr>
                <w:lang w:val="en-GB"/>
              </w:rPr>
              <w:t>2</w:t>
            </w:r>
            <w:r>
              <w:rPr>
                <w:i/>
                <w:iCs/>
                <w:lang w:val="en-GB"/>
              </w:rPr>
              <w:t>bis</w:t>
            </w:r>
            <w:r>
              <w:rPr>
                <w:lang w:val="en-GB"/>
              </w:rPr>
              <w:t>)</w:t>
            </w:r>
            <w:r>
              <w:rPr>
                <w:lang w:val="en-GB"/>
              </w:rPr>
              <w:tab/>
              <w:t>13.4-13.65 GHz</w:t>
            </w:r>
            <w:r>
              <w:rPr>
                <w:lang w:val="en-GB"/>
              </w:rPr>
              <w:br/>
              <w:t>(Region 1)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D31EDBA" w14:textId="77777777" w:rsidR="006F7EE4" w:rsidRDefault="00384FC4" w:rsidP="009737C2">
            <w:pPr>
              <w:pStyle w:val="Tabletext"/>
              <w:rPr>
                <w:lang w:val="en-US"/>
              </w:rPr>
            </w:pP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) </w:t>
            </w:r>
            <w:r>
              <w:rPr>
                <w:lang w:val="en-US"/>
              </w:rPr>
              <w:tab/>
              <w:t>Bandwidth overlap, and</w:t>
            </w:r>
          </w:p>
          <w:p w14:paraId="2F79D7F5" w14:textId="77777777" w:rsidR="006F7EE4" w:rsidRDefault="00384FC4" w:rsidP="009737C2">
            <w:pPr>
              <w:pStyle w:val="TabletextHanging0"/>
              <w:rPr>
                <w:lang w:val="en-GB"/>
              </w:rPr>
            </w:pPr>
            <w:r>
              <w:rPr>
                <w:lang w:val="en-GB"/>
              </w:rPr>
              <w:t xml:space="preserve">ii) </w:t>
            </w:r>
            <w:r>
              <w:rPr>
                <w:lang w:val="en-GB"/>
              </w:rPr>
              <w:tab/>
              <w:t>any network in the space research service (SRS) or any network in the FSS and any associated space operation functions (see No. </w:t>
            </w:r>
            <w:r w:rsidRPr="00AB369C">
              <w:rPr>
                <w:rStyle w:val="Artref"/>
                <w:b/>
              </w:rPr>
              <w:t>1.23</w:t>
            </w:r>
            <w:r>
              <w:rPr>
                <w:lang w:val="en-GB"/>
              </w:rPr>
              <w:t>) with a space station within an orbital arc of ±6° of the nominal orbital position of a proposed network in the FSS or SRS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5E8E52" w14:textId="77777777" w:rsidR="006F7EE4" w:rsidRDefault="006F7EE4" w:rsidP="009737C2">
            <w:pPr>
              <w:pStyle w:val="Tabletext"/>
              <w:rPr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86C218" w14:textId="77777777" w:rsidR="006F7EE4" w:rsidRDefault="006F7EE4" w:rsidP="009737C2">
            <w:pPr>
              <w:pStyle w:val="Tabletext"/>
              <w:rPr>
                <w:lang w:val="en-US"/>
              </w:rPr>
            </w:pPr>
          </w:p>
        </w:tc>
      </w:tr>
      <w:tr w:rsidR="00496979" w14:paraId="36DE7EEF" w14:textId="77777777" w:rsidTr="00F8584E">
        <w:trPr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BE701" w14:textId="77777777" w:rsidR="006F7EE4" w:rsidRDefault="006F7EE4" w:rsidP="009737C2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rPr>
                <w:sz w:val="20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9EA87" w14:textId="77777777" w:rsidR="006F7EE4" w:rsidRDefault="006F7EE4" w:rsidP="009737C2">
            <w:pPr>
              <w:pStyle w:val="Tabletex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E71CBB" w14:textId="43E25AEA" w:rsidR="006F7EE4" w:rsidRDefault="00384FC4" w:rsidP="009737C2">
            <w:pPr>
              <w:pStyle w:val="TabletextHanging0"/>
              <w:rPr>
                <w:lang w:val="en-GB"/>
              </w:rPr>
            </w:pPr>
            <w:r>
              <w:rPr>
                <w:lang w:val="en-GB"/>
              </w:rPr>
              <w:t>3)</w:t>
            </w:r>
            <w:r>
              <w:rPr>
                <w:lang w:val="en-GB"/>
              </w:rPr>
              <w:tab/>
              <w:t>17.7</w:t>
            </w:r>
            <w:r>
              <w:rPr>
                <w:lang w:val="en-GB"/>
              </w:rPr>
              <w:noBreakHyphen/>
              <w:t>19.7 GHz,</w:t>
            </w:r>
            <w:r>
              <w:rPr>
                <w:lang w:val="en-GB"/>
              </w:rPr>
              <w:br/>
              <w:t>(Region</w:t>
            </w:r>
            <w:del w:id="80" w:author="CEPT" w:date="2023-08-16T12:31:00Z">
              <w:r w:rsidDel="00F8584E">
                <w:rPr>
                  <w:lang w:val="en-GB"/>
                </w:rPr>
                <w:delText>s 2 and</w:delText>
              </w:r>
            </w:del>
            <w:r>
              <w:rPr>
                <w:lang w:val="en-GB"/>
              </w:rPr>
              <w:t xml:space="preserve"> 3), </w:t>
            </w:r>
            <w:r>
              <w:rPr>
                <w:lang w:val="en-GB"/>
              </w:rPr>
              <w:br/>
              <w:t xml:space="preserve">17.3-19.7 GHz </w:t>
            </w:r>
            <w:r>
              <w:rPr>
                <w:lang w:val="en-GB"/>
              </w:rPr>
              <w:br/>
              <w:t>(Region</w:t>
            </w:r>
            <w:ins w:id="81" w:author="CEPT" w:date="2023-08-16T12:31:00Z">
              <w:r w:rsidR="00F8584E">
                <w:rPr>
                  <w:lang w:val="en-GB"/>
                </w:rPr>
                <w:t>s</w:t>
              </w:r>
            </w:ins>
            <w:r>
              <w:rPr>
                <w:lang w:val="en-GB"/>
              </w:rPr>
              <w:t xml:space="preserve"> 1</w:t>
            </w:r>
            <w:ins w:id="82" w:author="CEPT" w:date="2023-08-16T12:31:00Z">
              <w:r w:rsidR="00F8584E">
                <w:rPr>
                  <w:lang w:val="en-GB"/>
                </w:rPr>
                <w:t xml:space="preserve"> and 2</w:t>
              </w:r>
            </w:ins>
            <w:r>
              <w:rPr>
                <w:lang w:val="en-GB"/>
              </w:rPr>
              <w:t>) and</w:t>
            </w:r>
            <w:r>
              <w:rPr>
                <w:lang w:val="en-GB"/>
              </w:rPr>
              <w:br/>
              <w:t>27.5</w:t>
            </w:r>
            <w:r>
              <w:rPr>
                <w:lang w:val="en-GB"/>
              </w:rPr>
              <w:noBreakHyphen/>
              <w:t>29.5 GHz</w:t>
            </w:r>
          </w:p>
        </w:tc>
        <w:tc>
          <w:tcPr>
            <w:tcW w:w="3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45E3B0" w14:textId="77777777" w:rsidR="006F7EE4" w:rsidRDefault="00384FC4" w:rsidP="009737C2">
            <w:pPr>
              <w:pStyle w:val="TabletextHanging0"/>
              <w:rPr>
                <w:lang w:val="en-GB"/>
              </w:rPr>
            </w:pPr>
            <w:proofErr w:type="spellStart"/>
            <w:r>
              <w:rPr>
                <w:lang w:val="en-GB"/>
              </w:rPr>
              <w:t>i</w:t>
            </w:r>
            <w:proofErr w:type="spellEnd"/>
            <w:r>
              <w:rPr>
                <w:lang w:val="en-GB"/>
              </w:rPr>
              <w:t>)</w:t>
            </w:r>
            <w:r>
              <w:rPr>
                <w:lang w:val="en-GB"/>
              </w:rPr>
              <w:tab/>
              <w:t>Bandwidth overlap, and</w:t>
            </w:r>
          </w:p>
          <w:p w14:paraId="4D3CA1CA" w14:textId="77777777" w:rsidR="006F7EE4" w:rsidRDefault="00384FC4" w:rsidP="009737C2">
            <w:pPr>
              <w:pStyle w:val="TabletextHanging0"/>
              <w:rPr>
                <w:lang w:val="en-GB"/>
              </w:rPr>
            </w:pPr>
            <w:r>
              <w:rPr>
                <w:lang w:val="en-GB"/>
              </w:rPr>
              <w:t>ii)</w:t>
            </w:r>
            <w:r>
              <w:rPr>
                <w:lang w:val="en-GB"/>
              </w:rPr>
              <w:tab/>
              <w:t>any network in the FSS and any associated space operation functions (see No. </w:t>
            </w:r>
            <w:r w:rsidRPr="00AB369C">
              <w:rPr>
                <w:rStyle w:val="Artref"/>
                <w:b/>
              </w:rPr>
              <w:t>1.23</w:t>
            </w:r>
            <w:r>
              <w:rPr>
                <w:lang w:val="en-GB"/>
              </w:rPr>
              <w:t xml:space="preserve">) with a space station within an orbital arc of </w:t>
            </w:r>
            <w:r>
              <w:rPr>
                <w:lang w:val="en-GB"/>
              </w:rPr>
              <w:sym w:font="Symbol" w:char="F0B1"/>
            </w:r>
            <w:r>
              <w:rPr>
                <w:lang w:val="en-GB"/>
              </w:rPr>
              <w:t>8° of the nominal orbital position of a proposed network in the FSS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7ADD5" w14:textId="77777777" w:rsidR="006F7EE4" w:rsidRDefault="006F7EE4" w:rsidP="009737C2">
            <w:pPr>
              <w:pStyle w:val="Tabletex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489FC" w14:textId="77777777" w:rsidR="006F7EE4" w:rsidRDefault="006F7EE4" w:rsidP="009737C2">
            <w:pPr>
              <w:pStyle w:val="Tabletext"/>
              <w:rPr>
                <w:lang w:val="en-US"/>
              </w:rPr>
            </w:pPr>
          </w:p>
        </w:tc>
      </w:tr>
      <w:tr w:rsidR="00496979" w14:paraId="06972DAA" w14:textId="77777777" w:rsidTr="00F8584E">
        <w:trPr>
          <w:trHeight w:val="1800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8705E" w14:textId="77777777" w:rsidR="006F7EE4" w:rsidRDefault="006F7EE4" w:rsidP="009737C2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rPr>
                <w:sz w:val="20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B7BF3" w14:textId="77777777" w:rsidR="006F7EE4" w:rsidRDefault="006F7EE4" w:rsidP="009737C2">
            <w:pPr>
              <w:pStyle w:val="Tabletex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8EDCCA" w14:textId="77777777" w:rsidR="006F7EE4" w:rsidRDefault="00384FC4" w:rsidP="009737C2">
            <w:pPr>
              <w:pStyle w:val="TabletextHanging0"/>
              <w:ind w:left="567" w:hanging="567"/>
              <w:rPr>
                <w:lang w:val="en-GB"/>
              </w:rPr>
            </w:pPr>
            <w:r>
              <w:rPr>
                <w:lang w:val="en-GB"/>
              </w:rPr>
              <w:t>3</w:t>
            </w:r>
            <w:r>
              <w:rPr>
                <w:i/>
                <w:iCs/>
                <w:lang w:val="en-GB"/>
              </w:rPr>
              <w:t>bis</w:t>
            </w:r>
            <w:r>
              <w:rPr>
                <w:lang w:val="en-GB"/>
              </w:rPr>
              <w:t>)</w:t>
            </w:r>
            <w:r>
              <w:rPr>
                <w:i/>
                <w:iCs/>
                <w:lang w:val="en-GB"/>
              </w:rPr>
              <w:tab/>
            </w:r>
            <w:r>
              <w:rPr>
                <w:lang w:val="en-GB"/>
              </w:rPr>
              <w:t>19.7-20.2 GHz and</w:t>
            </w:r>
            <w:r>
              <w:rPr>
                <w:lang w:val="en-GB"/>
              </w:rPr>
              <w:br/>
              <w:t>29.5-30 GHz</w:t>
            </w:r>
          </w:p>
        </w:tc>
        <w:tc>
          <w:tcPr>
            <w:tcW w:w="3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B8FE1D" w14:textId="77777777" w:rsidR="006F7EE4" w:rsidRDefault="00384FC4" w:rsidP="009737C2">
            <w:pPr>
              <w:pStyle w:val="TabletextHanging0"/>
              <w:rPr>
                <w:lang w:val="en-GB"/>
              </w:rPr>
            </w:pPr>
            <w:proofErr w:type="spellStart"/>
            <w:r>
              <w:rPr>
                <w:lang w:val="en-GB"/>
              </w:rPr>
              <w:t>i</w:t>
            </w:r>
            <w:proofErr w:type="spellEnd"/>
            <w:r>
              <w:rPr>
                <w:lang w:val="en-GB"/>
              </w:rPr>
              <w:t>)</w:t>
            </w:r>
            <w:r>
              <w:rPr>
                <w:lang w:val="en-GB"/>
              </w:rPr>
              <w:tab/>
              <w:t>Bandwidth overlap, and</w:t>
            </w:r>
          </w:p>
          <w:p w14:paraId="3BF95203" w14:textId="77777777" w:rsidR="006F7EE4" w:rsidRDefault="00384FC4" w:rsidP="009737C2">
            <w:pPr>
              <w:pStyle w:val="Tabletext"/>
              <w:ind w:left="284" w:hanging="284"/>
              <w:rPr>
                <w:spacing w:val="-2"/>
                <w:lang w:val="en-US"/>
              </w:rPr>
            </w:pPr>
            <w:r>
              <w:rPr>
                <w:spacing w:val="-2"/>
                <w:lang w:val="en-US"/>
              </w:rPr>
              <w:t>ii)</w:t>
            </w:r>
            <w:r>
              <w:rPr>
                <w:spacing w:val="-2"/>
                <w:lang w:val="en-US"/>
              </w:rPr>
              <w:tab/>
              <w:t>any network in the FSS or in the mobile-satellite service (MSS) and any associated space operation functions (see No. </w:t>
            </w:r>
            <w:r w:rsidRPr="00AB369C">
              <w:rPr>
                <w:rStyle w:val="Artref"/>
                <w:b/>
                <w:spacing w:val="-2"/>
                <w:lang w:val="en-US"/>
              </w:rPr>
              <w:t>1.23</w:t>
            </w:r>
            <w:r>
              <w:rPr>
                <w:spacing w:val="-2"/>
                <w:lang w:val="en-US"/>
              </w:rPr>
              <w:t xml:space="preserve">) with a space station within an orbital arc of </w:t>
            </w:r>
            <w:r>
              <w:rPr>
                <w:spacing w:val="-2"/>
                <w:lang w:val="en-US"/>
              </w:rPr>
              <w:sym w:font="Symbol" w:char="F0B1"/>
            </w:r>
            <w:r>
              <w:rPr>
                <w:spacing w:val="-2"/>
                <w:lang w:val="en-US"/>
              </w:rPr>
              <w:t>8° of the nominal orbital position of a proposed network in the FSS or in the MSS.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C0EC2" w14:textId="77777777" w:rsidR="006F7EE4" w:rsidRDefault="006F7EE4" w:rsidP="009737C2">
            <w:pPr>
              <w:pStyle w:val="Tabletex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F283B" w14:textId="77777777" w:rsidR="006F7EE4" w:rsidRDefault="006F7EE4" w:rsidP="009737C2">
            <w:pPr>
              <w:pStyle w:val="Tabletext"/>
              <w:rPr>
                <w:lang w:val="en-US"/>
              </w:rPr>
            </w:pPr>
          </w:p>
        </w:tc>
      </w:tr>
      <w:tr w:rsidR="00496979" w14:paraId="0614C603" w14:textId="77777777" w:rsidTr="00F8584E">
        <w:trPr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7825" w14:textId="77777777" w:rsidR="006F7EE4" w:rsidRDefault="006F7EE4" w:rsidP="00496979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rPr>
                <w:sz w:val="20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15C7" w14:textId="77777777" w:rsidR="006F7EE4" w:rsidRDefault="006F7EE4" w:rsidP="00496979">
            <w:pPr>
              <w:pStyle w:val="Tabletex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D7AB1" w14:textId="77777777" w:rsidR="006F7EE4" w:rsidRDefault="006F7EE4" w:rsidP="00496979">
            <w:pPr>
              <w:pStyle w:val="TabletextHanging0"/>
              <w:rPr>
                <w:lang w:val="en-GB"/>
              </w:rPr>
            </w:pPr>
          </w:p>
        </w:tc>
        <w:tc>
          <w:tcPr>
            <w:tcW w:w="3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89478" w14:textId="77777777" w:rsidR="006F7EE4" w:rsidRDefault="006F7EE4" w:rsidP="00496979">
            <w:pPr>
              <w:pStyle w:val="TabletextHanging0"/>
              <w:rPr>
                <w:lang w:val="en-GB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93F7" w14:textId="77777777" w:rsidR="006F7EE4" w:rsidRDefault="006F7EE4" w:rsidP="00496979">
            <w:pPr>
              <w:pStyle w:val="Tabletex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3270" w14:textId="77777777" w:rsidR="006F7EE4" w:rsidRDefault="006F7EE4" w:rsidP="00496979">
            <w:pPr>
              <w:pStyle w:val="Tabletext"/>
              <w:rPr>
                <w:lang w:val="en-US"/>
              </w:rPr>
            </w:pPr>
          </w:p>
        </w:tc>
      </w:tr>
      <w:tr w:rsidR="00F8584E" w14:paraId="7F5767E6" w14:textId="77777777" w:rsidTr="00F8584E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AB31" w14:textId="77777777" w:rsidR="00F8584E" w:rsidRDefault="00F8584E" w:rsidP="00AC4685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2F25" w14:textId="77777777" w:rsidR="00F8584E" w:rsidRDefault="00F8584E" w:rsidP="00AC4685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8F10" w14:textId="77777777" w:rsidR="00F8584E" w:rsidRDefault="00F8584E" w:rsidP="00AC4685">
            <w:pPr>
              <w:pStyle w:val="TabletextHanging0"/>
              <w:ind w:left="567" w:hanging="567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2383" w14:textId="77777777" w:rsidR="00F8584E" w:rsidRDefault="00F8584E" w:rsidP="00AC4685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5C77" w14:textId="77777777" w:rsidR="00F8584E" w:rsidRDefault="00F8584E" w:rsidP="00AC4685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0F15" w14:textId="77777777" w:rsidR="00F8584E" w:rsidRDefault="00F8584E" w:rsidP="00AC4685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65FD13F7" w14:textId="157D7988" w:rsidR="006F7EE4" w:rsidRDefault="006F7EE4" w:rsidP="00496979"/>
    <w:p w14:paraId="7B03248F" w14:textId="77777777" w:rsidR="00FE031A" w:rsidRDefault="00FE031A">
      <w:pPr>
        <w:sectPr w:rsidR="00FE031A">
          <w:headerReference w:type="default" r:id="rId17"/>
          <w:footerReference w:type="even" r:id="rId18"/>
          <w:footerReference w:type="default" r:id="rId19"/>
          <w:pgSz w:w="16834" w:h="11907" w:orient="landscape" w:code="9"/>
          <w:pgMar w:top="1134" w:right="1418" w:bottom="1134" w:left="1134" w:header="567" w:footer="567" w:gutter="0"/>
          <w:cols w:space="720"/>
        </w:sectPr>
      </w:pPr>
    </w:p>
    <w:p w14:paraId="429E762A" w14:textId="0ED521A6" w:rsidR="00FE031A" w:rsidRDefault="00384FC4">
      <w:pPr>
        <w:pStyle w:val="Reasons"/>
      </w:pPr>
      <w:r>
        <w:rPr>
          <w:b/>
        </w:rPr>
        <w:lastRenderedPageBreak/>
        <w:t>Reasons:</w:t>
      </w:r>
      <w:r>
        <w:tab/>
      </w:r>
      <w:r w:rsidR="00F8584E" w:rsidRPr="00F8584E">
        <w:t xml:space="preserve">Covers the coordination of two GSO networks of the FSS (except earth stations operating in opposite directions of transmission) under No. </w:t>
      </w:r>
      <w:r w:rsidR="00F8584E" w:rsidRPr="001D057F">
        <w:rPr>
          <w:b/>
          <w:bCs/>
        </w:rPr>
        <w:t>9.7</w:t>
      </w:r>
      <w:r w:rsidR="001D057F">
        <w:t>.</w:t>
      </w:r>
    </w:p>
    <w:p w14:paraId="21C09E3C" w14:textId="56ECDFC8" w:rsidR="00FE031A" w:rsidRDefault="00384FC4">
      <w:pPr>
        <w:pStyle w:val="Proposal"/>
      </w:pPr>
      <w:r>
        <w:t>SUP</w:t>
      </w:r>
      <w:r>
        <w:tab/>
        <w:t>EUR/</w:t>
      </w:r>
      <w:r w:rsidR="00F8584E">
        <w:t>XXXX</w:t>
      </w:r>
      <w:r>
        <w:t>A19/13</w:t>
      </w:r>
    </w:p>
    <w:p w14:paraId="7583189E" w14:textId="77777777" w:rsidR="006F7EE4" w:rsidRDefault="00384FC4" w:rsidP="00FE25A3">
      <w:pPr>
        <w:pStyle w:val="ResNo"/>
      </w:pPr>
      <w:bookmarkStart w:id="83" w:name="_Toc39649413"/>
      <w:r>
        <w:t xml:space="preserve">RESOLUTION </w:t>
      </w:r>
      <w:r w:rsidRPr="00E6585F">
        <w:rPr>
          <w:rStyle w:val="href"/>
        </w:rPr>
        <w:t>174</w:t>
      </w:r>
      <w:r>
        <w:t xml:space="preserve"> (WRC</w:t>
      </w:r>
      <w:r w:rsidRPr="00CA3D63">
        <w:noBreakHyphen/>
      </w:r>
      <w:r>
        <w:t>19)</w:t>
      </w:r>
      <w:bookmarkEnd w:id="83"/>
    </w:p>
    <w:p w14:paraId="415467C6" w14:textId="77777777" w:rsidR="006F7EE4" w:rsidRDefault="00384FC4" w:rsidP="00FE25A3">
      <w:pPr>
        <w:pStyle w:val="Restitle"/>
      </w:pPr>
      <w:bookmarkStart w:id="84" w:name="_Toc35789298"/>
      <w:bookmarkStart w:id="85" w:name="_Toc35856995"/>
      <w:bookmarkStart w:id="86" w:name="_Toc35877629"/>
      <w:bookmarkStart w:id="87" w:name="_Toc35963572"/>
      <w:bookmarkStart w:id="88" w:name="_Toc39649414"/>
      <w:r>
        <w:t>Primary allocation to the fixed-satellite service in the space-to-Earth direction in the frequency band 17.3-17.7 GHz in Region 2</w:t>
      </w:r>
      <w:bookmarkEnd w:id="84"/>
      <w:bookmarkEnd w:id="85"/>
      <w:bookmarkEnd w:id="86"/>
      <w:bookmarkEnd w:id="87"/>
      <w:bookmarkEnd w:id="88"/>
    </w:p>
    <w:p w14:paraId="3DFB039E" w14:textId="0EF88945" w:rsidR="00FE031A" w:rsidRDefault="00FE031A">
      <w:pPr>
        <w:pStyle w:val="Reasons"/>
      </w:pPr>
    </w:p>
    <w:sectPr w:rsidR="00FE031A">
      <w:headerReference w:type="default" r:id="rId20"/>
      <w:footerReference w:type="even" r:id="rId21"/>
      <w:footerReference w:type="default" r:id="rId22"/>
      <w:type w:val="oddPage"/>
      <w:pgSz w:w="11907" w:h="16834" w:code="9"/>
      <w:pgMar w:top="1418" w:right="1134" w:bottom="113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561E0" w14:textId="77777777" w:rsidR="00E56F13" w:rsidRDefault="00E56F13">
      <w:r>
        <w:separator/>
      </w:r>
    </w:p>
  </w:endnote>
  <w:endnote w:type="continuationSeparator" w:id="0">
    <w:p w14:paraId="3BA5AC04" w14:textId="77777777" w:rsidR="00E56F13" w:rsidRDefault="00E56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F02EA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83FD1CD" w14:textId="218D478E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18559B">
      <w:rPr>
        <w:noProof/>
      </w:rPr>
      <w:t>23.09.23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33E85" w14:textId="77777777" w:rsidR="00E45D05" w:rsidRDefault="00E45D05" w:rsidP="009B1EA1">
    <w:pPr>
      <w:pStyle w:val="Pieddepage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lang w:val="en-US"/>
      </w:rPr>
      <w:t>Q:\TEMPLATE\ITUOffice2007\POOL\DPM templates\WRC-23\E.docx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B439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C63CC85" w14:textId="525A76AB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18559B">
      <w:rPr>
        <w:noProof/>
      </w:rPr>
      <w:t>23.09.23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44AFF" w14:textId="77777777" w:rsidR="00E45D05" w:rsidRDefault="00E45D05" w:rsidP="009B1EA1">
    <w:pPr>
      <w:pStyle w:val="Pieddepage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lang w:val="en-US"/>
      </w:rPr>
      <w:t>Q:\TEMPLATE\ITUOffice2007\POOL\DPM templates\WRC-23\E.docx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DF205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88A6F20" w14:textId="51F424AB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18559B">
      <w:rPr>
        <w:noProof/>
      </w:rPr>
      <w:t>23.09.23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9DBC" w14:textId="77777777" w:rsidR="00E45D05" w:rsidRDefault="00E45D05" w:rsidP="009B1EA1">
    <w:pPr>
      <w:pStyle w:val="Pieddepage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lang w:val="en-US"/>
      </w:rPr>
      <w:t>Q:\TEMPLATE\ITUOffice2007\POOL\DPM templates\WRC-23\E.docx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84DA6" w14:textId="77777777" w:rsidR="00E56F13" w:rsidRDefault="00E56F13">
      <w:r>
        <w:rPr>
          <w:b/>
        </w:rPr>
        <w:t>_______________</w:t>
      </w:r>
    </w:p>
  </w:footnote>
  <w:footnote w:type="continuationSeparator" w:id="0">
    <w:p w14:paraId="355819B3" w14:textId="77777777" w:rsidR="00E56F13" w:rsidRDefault="00E56F13">
      <w:r>
        <w:continuationSeparator/>
      </w:r>
    </w:p>
  </w:footnote>
  <w:footnote w:id="1">
    <w:p w14:paraId="3B6A14C3" w14:textId="77777777" w:rsidR="008C002E" w:rsidRPr="003705ED" w:rsidRDefault="008C002E" w:rsidP="008C002E">
      <w:pPr>
        <w:pStyle w:val="Notedebasdepage"/>
      </w:pPr>
      <w:r>
        <w:rPr>
          <w:rStyle w:val="Appelnotedebasdep"/>
          <w:color w:val="000000"/>
        </w:rPr>
        <w:t>*</w:t>
      </w:r>
      <w:r>
        <w:rPr>
          <w:color w:val="000000"/>
        </w:rPr>
        <w:tab/>
      </w:r>
      <w:r w:rsidRPr="003705ED">
        <w:t>The expression “frequency assignment to a space station”, wherever it appears in this Appendix, shall be understood to refer to a frequency assignment associated with a given orbital position</w:t>
      </w:r>
      <w:r>
        <w:t>.</w:t>
      </w:r>
      <w:r w:rsidRPr="00672737">
        <w:rPr>
          <w:sz w:val="16"/>
        </w:rPr>
        <w:t>     (</w:t>
      </w:r>
      <w:r>
        <w:rPr>
          <w:sz w:val="16"/>
        </w:rPr>
        <w:t>WRC</w:t>
      </w:r>
      <w:r>
        <w:rPr>
          <w:sz w:val="16"/>
        </w:rPr>
        <w:noBreakHyphen/>
      </w:r>
      <w:r w:rsidRPr="003705ED">
        <w:rPr>
          <w:sz w:val="16"/>
        </w:rPr>
        <w:t>03)</w:t>
      </w:r>
    </w:p>
  </w:footnote>
  <w:footnote w:id="2">
    <w:p w14:paraId="6FAB5EC5" w14:textId="77777777" w:rsidR="008C002E" w:rsidRDefault="008C002E" w:rsidP="008C002E">
      <w:pPr>
        <w:pStyle w:val="Notedebasdepage"/>
        <w:rPr>
          <w:rStyle w:val="NotedebasdepageCar"/>
          <w:sz w:val="16"/>
          <w:szCs w:val="16"/>
          <w:lang w:val="en-US"/>
        </w:rPr>
      </w:pPr>
      <w:r w:rsidRPr="00B330EE">
        <w:rPr>
          <w:rStyle w:val="Appelnotedebasdep"/>
          <w:color w:val="000000"/>
          <w:lang w:val="en-US"/>
        </w:rPr>
        <w:t>1</w:t>
      </w:r>
      <w:r w:rsidRPr="003705ED">
        <w:rPr>
          <w:rStyle w:val="NotedebasdepageCar"/>
          <w:lang w:val="en-US"/>
        </w:rPr>
        <w:tab/>
        <w:t xml:space="preserve">The </w:t>
      </w:r>
      <w:r>
        <w:rPr>
          <w:rStyle w:val="NotedebasdepageCar"/>
          <w:lang w:val="en-US"/>
        </w:rPr>
        <w:t>Regions </w:t>
      </w:r>
      <w:r w:rsidRPr="003705ED">
        <w:rPr>
          <w:rStyle w:val="NotedebasdepageCar"/>
          <w:lang w:val="en-US"/>
        </w:rPr>
        <w:t>1 and 3 feeder-link List of additional uses is annexed to the Master Intern</w:t>
      </w:r>
      <w:r>
        <w:rPr>
          <w:rStyle w:val="NotedebasdepageCar"/>
          <w:lang w:val="en-US"/>
        </w:rPr>
        <w:t>ational Frequency Register (see </w:t>
      </w:r>
      <w:r w:rsidRPr="003705ED">
        <w:rPr>
          <w:rStyle w:val="NotedebasdepageCar"/>
          <w:lang w:val="en-US"/>
        </w:rPr>
        <w:t xml:space="preserve">Resolution </w:t>
      </w:r>
      <w:r w:rsidRPr="00B330EE">
        <w:rPr>
          <w:b/>
          <w:bCs/>
        </w:rPr>
        <w:t>542</w:t>
      </w:r>
      <w:r w:rsidRPr="003705ED">
        <w:rPr>
          <w:rStyle w:val="NotedebasdepageCar"/>
          <w:b/>
          <w:bCs/>
          <w:lang w:val="en-US"/>
        </w:rPr>
        <w:t xml:space="preserve"> (</w:t>
      </w:r>
      <w:r>
        <w:rPr>
          <w:rStyle w:val="NotedebasdepageCar"/>
          <w:b/>
          <w:bCs/>
          <w:lang w:val="en-US"/>
        </w:rPr>
        <w:t>WRC</w:t>
      </w:r>
      <w:r>
        <w:rPr>
          <w:rStyle w:val="NotedebasdepageCar"/>
          <w:b/>
          <w:bCs/>
          <w:lang w:val="en-US"/>
        </w:rPr>
        <w:noBreakHyphen/>
      </w:r>
      <w:r w:rsidRPr="003705ED">
        <w:rPr>
          <w:rStyle w:val="NotedebasdepageCar"/>
          <w:b/>
          <w:bCs/>
          <w:lang w:val="en-US"/>
        </w:rPr>
        <w:t>2000</w:t>
      </w:r>
      <w:r w:rsidRPr="003705ED">
        <w:rPr>
          <w:rStyle w:val="NotedebasdepageCar"/>
          <w:lang w:val="en-US"/>
        </w:rPr>
        <w:t>)</w:t>
      </w:r>
      <w:r w:rsidRPr="00B330EE">
        <w:rPr>
          <w:rStyle w:val="Appelnotedebasdep"/>
          <w:lang w:val="en-US"/>
        </w:rPr>
        <w:t>**</w:t>
      </w:r>
      <w:r w:rsidRPr="003705ED">
        <w:rPr>
          <w:rStyle w:val="NotedebasdepageCar"/>
          <w:lang w:val="en-US"/>
        </w:rPr>
        <w:t>)</w:t>
      </w:r>
      <w:r>
        <w:rPr>
          <w:rStyle w:val="NotedebasdepageCar"/>
          <w:lang w:val="en-US"/>
        </w:rPr>
        <w:t>.</w:t>
      </w:r>
      <w:r w:rsidRPr="00672737">
        <w:rPr>
          <w:rStyle w:val="NotedebasdepageCar"/>
          <w:sz w:val="16"/>
          <w:lang w:val="en-US"/>
        </w:rPr>
        <w:t>     (</w:t>
      </w:r>
      <w:r>
        <w:rPr>
          <w:rStyle w:val="NotedebasdepageCar"/>
          <w:sz w:val="16"/>
          <w:szCs w:val="16"/>
          <w:lang w:val="en-US"/>
        </w:rPr>
        <w:t>WRC</w:t>
      </w:r>
      <w:r>
        <w:rPr>
          <w:rStyle w:val="NotedebasdepageCar"/>
          <w:sz w:val="16"/>
          <w:szCs w:val="16"/>
          <w:lang w:val="en-US"/>
        </w:rPr>
        <w:noBreakHyphen/>
      </w:r>
      <w:r w:rsidRPr="003705ED">
        <w:rPr>
          <w:rStyle w:val="NotedebasdepageCar"/>
          <w:sz w:val="16"/>
          <w:szCs w:val="16"/>
          <w:lang w:val="en-US"/>
        </w:rPr>
        <w:t>03)</w:t>
      </w:r>
    </w:p>
    <w:p w14:paraId="1C5F94EB" w14:textId="77777777" w:rsidR="008C002E" w:rsidRPr="00D731B5" w:rsidRDefault="008C002E" w:rsidP="008C002E">
      <w:pPr>
        <w:pStyle w:val="Notedebasdepage"/>
        <w:tabs>
          <w:tab w:val="left" w:pos="567"/>
        </w:tabs>
        <w:rPr>
          <w:rStyle w:val="NotedebasdepageCar"/>
        </w:rPr>
      </w:pPr>
      <w:r>
        <w:rPr>
          <w:sz w:val="16"/>
        </w:rPr>
        <w:tab/>
        <w:t>**</w:t>
      </w:r>
      <w:r w:rsidRPr="00D731B5">
        <w:rPr>
          <w:rStyle w:val="NotedebasdepageCar"/>
        </w:rPr>
        <w:tab/>
      </w:r>
      <w:r>
        <w:rPr>
          <w:i/>
          <w:iCs/>
        </w:rPr>
        <w:t>Note by the Secretariat</w:t>
      </w:r>
      <w:r>
        <w:t>: This Resolution was abrogated by WRC</w:t>
      </w:r>
      <w:r>
        <w:noBreakHyphen/>
        <w:t>03.</w:t>
      </w:r>
    </w:p>
  </w:footnote>
  <w:footnote w:id="3">
    <w:p w14:paraId="19E0BDD6" w14:textId="77777777" w:rsidR="008C002E" w:rsidRDefault="008C002E" w:rsidP="008C002E">
      <w:pPr>
        <w:pStyle w:val="Notedebasdepage"/>
        <w:rPr>
          <w:color w:val="000000"/>
        </w:rPr>
      </w:pPr>
      <w:r>
        <w:rPr>
          <w:rStyle w:val="Appelnotedebasdep"/>
          <w:color w:val="000000"/>
        </w:rPr>
        <w:t>2</w:t>
      </w:r>
      <w:r w:rsidRPr="00D731B5">
        <w:rPr>
          <w:rStyle w:val="NotedebasdepageCar"/>
        </w:rPr>
        <w:tab/>
        <w:t>This use of the band 14.5-14.8</w:t>
      </w:r>
      <w:r>
        <w:rPr>
          <w:rStyle w:val="NotedebasdepageCar"/>
        </w:rPr>
        <w:t> GHz</w:t>
      </w:r>
      <w:r w:rsidRPr="00D731B5">
        <w:rPr>
          <w:rStyle w:val="NotedebasdepageCar"/>
        </w:rPr>
        <w:t xml:space="preserve"> is reserved for countries outside Europe</w:t>
      </w:r>
      <w:r w:rsidRPr="003705ED">
        <w:rPr>
          <w:rStyle w:val="NotedebasdepageCar"/>
          <w:lang w:val="en-US"/>
        </w:rPr>
        <w:t>.</w:t>
      </w:r>
    </w:p>
    <w:p w14:paraId="5DDF72A3" w14:textId="77777777" w:rsidR="008C002E" w:rsidRPr="00D122DC" w:rsidRDefault="008C002E" w:rsidP="008C002E">
      <w:pPr>
        <w:pStyle w:val="Notedebasdepage"/>
        <w:rPr>
          <w:i/>
          <w:iCs/>
        </w:rPr>
      </w:pPr>
      <w:r w:rsidRPr="00D122DC">
        <w:rPr>
          <w:i/>
          <w:iCs/>
        </w:rPr>
        <w:t>Note by the Secretariat</w:t>
      </w:r>
      <w:r w:rsidRPr="009B00FB">
        <w:rPr>
          <w:iCs/>
        </w:rPr>
        <w:t>: Reference to an Article with the number in roman is referring to an Article in this Appendix.</w:t>
      </w:r>
    </w:p>
  </w:footnote>
  <w:footnote w:id="4">
    <w:p w14:paraId="603DC462" w14:textId="77777777" w:rsidR="008C002E" w:rsidRPr="003705ED" w:rsidRDefault="008C002E" w:rsidP="008C002E">
      <w:pPr>
        <w:pStyle w:val="Notedebasdepage"/>
        <w:rPr>
          <w:rStyle w:val="NotedebasdepageCar"/>
          <w:lang w:val="en-US"/>
        </w:rPr>
      </w:pPr>
      <w:r w:rsidRPr="009C5B57">
        <w:rPr>
          <w:rStyle w:val="Appelnotedebasdep"/>
        </w:rPr>
        <w:t>28</w:t>
      </w:r>
      <w:r w:rsidRPr="009C5B57">
        <w:rPr>
          <w:rStyle w:val="NotedebasdepageCar"/>
          <w:lang w:val="en-US"/>
        </w:rPr>
        <w:tab/>
        <w:t>These provisions do not replace the procedures prescribed in Articles </w:t>
      </w:r>
      <w:r w:rsidRPr="009C5B57">
        <w:rPr>
          <w:rStyle w:val="NotedebasdepageCar"/>
          <w:b/>
          <w:bCs/>
          <w:lang w:val="en-US"/>
        </w:rPr>
        <w:t>9</w:t>
      </w:r>
      <w:r w:rsidRPr="009C5B57">
        <w:rPr>
          <w:rStyle w:val="NotedebasdepageCar"/>
          <w:lang w:val="en-US"/>
        </w:rPr>
        <w:t xml:space="preserve"> and </w:t>
      </w:r>
      <w:r w:rsidRPr="009C5B57">
        <w:rPr>
          <w:rStyle w:val="NotedebasdepageCar"/>
          <w:b/>
          <w:bCs/>
          <w:lang w:val="en-US"/>
        </w:rPr>
        <w:t>11</w:t>
      </w:r>
      <w:r w:rsidRPr="009C5B57">
        <w:rPr>
          <w:rStyle w:val="NotedebasdepageCar"/>
          <w:lang w:val="en-US"/>
        </w:rPr>
        <w:t xml:space="preserve"> when stations other than those for feeder links in the broadcasting-satellite service subject to a Plan are involved.</w:t>
      </w:r>
      <w:r w:rsidRPr="009C5B57">
        <w:rPr>
          <w:rStyle w:val="NotedebasdepageCar"/>
          <w:sz w:val="16"/>
          <w:lang w:val="en-US"/>
        </w:rPr>
        <w:t>     (</w:t>
      </w:r>
      <w:r w:rsidRPr="009C5B57">
        <w:rPr>
          <w:rStyle w:val="NotedebasdepageCar"/>
          <w:sz w:val="16"/>
          <w:szCs w:val="16"/>
          <w:lang w:val="en-US"/>
        </w:rPr>
        <w:t>WRC</w:t>
      </w:r>
      <w:r w:rsidRPr="009C5B57">
        <w:rPr>
          <w:rStyle w:val="NotedebasdepageCar"/>
          <w:sz w:val="16"/>
          <w:szCs w:val="16"/>
          <w:lang w:val="en-US"/>
        </w:rPr>
        <w:noBreakHyphen/>
        <w:t>03)</w:t>
      </w:r>
    </w:p>
  </w:footnote>
  <w:footnote w:id="5">
    <w:p w14:paraId="3CA3D664" w14:textId="77777777" w:rsidR="008C002E" w:rsidRDefault="008C002E" w:rsidP="008C002E">
      <w:pPr>
        <w:pStyle w:val="Notedebasdepage"/>
        <w:rPr>
          <w:lang w:val="en-US"/>
        </w:rPr>
      </w:pPr>
      <w:r>
        <w:rPr>
          <w:rStyle w:val="Appelnotedebasdep"/>
        </w:rPr>
        <w:t>29</w:t>
      </w:r>
      <w:r>
        <w:tab/>
      </w:r>
      <w:r>
        <w:rPr>
          <w:sz w:val="16"/>
          <w:szCs w:val="16"/>
        </w:rPr>
        <w:t>(SUP – WRC-19)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313F4" w14:textId="77777777" w:rsidR="00E45D05" w:rsidRDefault="00A066F1" w:rsidP="00187BD9">
    <w:pPr>
      <w:pStyle w:val="En-tte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2421366F" w14:textId="77777777" w:rsidR="00A066F1" w:rsidRPr="00A066F1" w:rsidRDefault="00BC75DE" w:rsidP="00241FA2">
    <w:pPr>
      <w:pStyle w:val="En-tte"/>
    </w:pPr>
    <w:r>
      <w:t>WRC</w:t>
    </w:r>
    <w:r w:rsidR="006D70B0">
      <w:t>23</w:t>
    </w:r>
    <w:r w:rsidR="00A066F1">
      <w:t>/</w:t>
    </w:r>
    <w:r w:rsidR="00EB55C6">
      <w:t>5281(Add.19)</w:t>
    </w:r>
    <w:r w:rsidR="00187BD9">
      <w:t>-</w:t>
    </w:r>
    <w:r w:rsidR="004A26C4" w:rsidRPr="004A26C4">
      <w:t>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4876" w14:textId="77777777" w:rsidR="00E45D05" w:rsidRDefault="00A066F1" w:rsidP="00187BD9">
    <w:pPr>
      <w:pStyle w:val="En-tte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28229522" w14:textId="77777777" w:rsidR="00A066F1" w:rsidRPr="00A066F1" w:rsidRDefault="00BC75DE" w:rsidP="00241FA2">
    <w:pPr>
      <w:pStyle w:val="En-tte"/>
    </w:pPr>
    <w:r>
      <w:t>WRC</w:t>
    </w:r>
    <w:r w:rsidR="006D70B0">
      <w:t>23</w:t>
    </w:r>
    <w:r w:rsidR="00A066F1">
      <w:t>/</w:t>
    </w:r>
    <w:r w:rsidR="00EB55C6">
      <w:t>5281(Add.19)</w:t>
    </w:r>
    <w:r w:rsidR="00187BD9">
      <w:t>-</w:t>
    </w:r>
    <w:r w:rsidR="004A26C4" w:rsidRPr="004A26C4">
      <w:t>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7F3A0" w14:textId="77777777" w:rsidR="00E45D05" w:rsidRDefault="00A066F1" w:rsidP="00187BD9">
    <w:pPr>
      <w:pStyle w:val="En-tte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455A2887" w14:textId="77777777" w:rsidR="00A066F1" w:rsidRPr="00A066F1" w:rsidRDefault="00BC75DE" w:rsidP="00241FA2">
    <w:pPr>
      <w:pStyle w:val="En-tte"/>
    </w:pPr>
    <w:r>
      <w:t>WRC</w:t>
    </w:r>
    <w:r w:rsidR="006D70B0">
      <w:t>23</w:t>
    </w:r>
    <w:r w:rsidR="00A066F1">
      <w:t>/</w:t>
    </w:r>
    <w:bookmarkStart w:id="89" w:name="OLE_LINK1"/>
    <w:bookmarkStart w:id="90" w:name="OLE_LINK2"/>
    <w:bookmarkStart w:id="91" w:name="OLE_LINK3"/>
    <w:r w:rsidR="00EB55C6">
      <w:t>5281(Add.19)</w:t>
    </w:r>
    <w:bookmarkEnd w:id="89"/>
    <w:bookmarkEnd w:id="90"/>
    <w:bookmarkEnd w:id="91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EPT">
    <w15:presenceInfo w15:providerId="None" w15:userId="CEP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61F26"/>
    <w:rsid w:val="0018559B"/>
    <w:rsid w:val="00187BD9"/>
    <w:rsid w:val="00190B55"/>
    <w:rsid w:val="001C3B5F"/>
    <w:rsid w:val="001D057F"/>
    <w:rsid w:val="001D058F"/>
    <w:rsid w:val="002009EA"/>
    <w:rsid w:val="00202756"/>
    <w:rsid w:val="00202CA0"/>
    <w:rsid w:val="00216B6D"/>
    <w:rsid w:val="0022757F"/>
    <w:rsid w:val="00241FA2"/>
    <w:rsid w:val="00271316"/>
    <w:rsid w:val="002B349C"/>
    <w:rsid w:val="002D58BE"/>
    <w:rsid w:val="002D6077"/>
    <w:rsid w:val="002E4E9F"/>
    <w:rsid w:val="002F4747"/>
    <w:rsid w:val="00302605"/>
    <w:rsid w:val="00361B37"/>
    <w:rsid w:val="00377BD3"/>
    <w:rsid w:val="00384088"/>
    <w:rsid w:val="00384FC4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75B58"/>
    <w:rsid w:val="00492075"/>
    <w:rsid w:val="004969AD"/>
    <w:rsid w:val="004A26C4"/>
    <w:rsid w:val="004B13CB"/>
    <w:rsid w:val="004D26EA"/>
    <w:rsid w:val="004D2BFB"/>
    <w:rsid w:val="004D5D5C"/>
    <w:rsid w:val="004F3D49"/>
    <w:rsid w:val="004F3DC0"/>
    <w:rsid w:val="0050139F"/>
    <w:rsid w:val="00505733"/>
    <w:rsid w:val="0055140B"/>
    <w:rsid w:val="005861D7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46EFF"/>
    <w:rsid w:val="00657DE0"/>
    <w:rsid w:val="00675218"/>
    <w:rsid w:val="00685313"/>
    <w:rsid w:val="00692833"/>
    <w:rsid w:val="006A6E9B"/>
    <w:rsid w:val="006B7C2A"/>
    <w:rsid w:val="006C23DA"/>
    <w:rsid w:val="006D70B0"/>
    <w:rsid w:val="006E1A8F"/>
    <w:rsid w:val="006E3D45"/>
    <w:rsid w:val="006F7EE4"/>
    <w:rsid w:val="0070607A"/>
    <w:rsid w:val="007149F9"/>
    <w:rsid w:val="00733A30"/>
    <w:rsid w:val="00745AEE"/>
    <w:rsid w:val="00750F10"/>
    <w:rsid w:val="007742CA"/>
    <w:rsid w:val="007867E8"/>
    <w:rsid w:val="00790D70"/>
    <w:rsid w:val="007A6F1F"/>
    <w:rsid w:val="007D5320"/>
    <w:rsid w:val="007E3A77"/>
    <w:rsid w:val="00800972"/>
    <w:rsid w:val="00804475"/>
    <w:rsid w:val="00811633"/>
    <w:rsid w:val="00814037"/>
    <w:rsid w:val="00837741"/>
    <w:rsid w:val="00841216"/>
    <w:rsid w:val="00842AF0"/>
    <w:rsid w:val="00855B21"/>
    <w:rsid w:val="0086171E"/>
    <w:rsid w:val="00872FC8"/>
    <w:rsid w:val="008845D0"/>
    <w:rsid w:val="00884D60"/>
    <w:rsid w:val="00896E56"/>
    <w:rsid w:val="008B43F2"/>
    <w:rsid w:val="008B6CFF"/>
    <w:rsid w:val="008C002E"/>
    <w:rsid w:val="008E6C5E"/>
    <w:rsid w:val="008E6C84"/>
    <w:rsid w:val="009022D6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9F7979"/>
    <w:rsid w:val="00A005F7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B4716"/>
    <w:rsid w:val="00AD5480"/>
    <w:rsid w:val="00AD7914"/>
    <w:rsid w:val="00AE514B"/>
    <w:rsid w:val="00B40888"/>
    <w:rsid w:val="00B639E9"/>
    <w:rsid w:val="00B817CD"/>
    <w:rsid w:val="00B81A7D"/>
    <w:rsid w:val="00B91EF7"/>
    <w:rsid w:val="00B94AD0"/>
    <w:rsid w:val="00BA47D0"/>
    <w:rsid w:val="00BB3A95"/>
    <w:rsid w:val="00BC75DE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E6C70"/>
    <w:rsid w:val="00DF4BC6"/>
    <w:rsid w:val="00DF78E0"/>
    <w:rsid w:val="00E03C94"/>
    <w:rsid w:val="00E205BC"/>
    <w:rsid w:val="00E26226"/>
    <w:rsid w:val="00E45D05"/>
    <w:rsid w:val="00E55816"/>
    <w:rsid w:val="00E55AEF"/>
    <w:rsid w:val="00E56F13"/>
    <w:rsid w:val="00E976C1"/>
    <w:rsid w:val="00EA12E5"/>
    <w:rsid w:val="00EB0812"/>
    <w:rsid w:val="00EB54B2"/>
    <w:rsid w:val="00EB55C6"/>
    <w:rsid w:val="00EF1932"/>
    <w:rsid w:val="00EF71B6"/>
    <w:rsid w:val="00F02766"/>
    <w:rsid w:val="00F05BD4"/>
    <w:rsid w:val="00F06473"/>
    <w:rsid w:val="00F320AA"/>
    <w:rsid w:val="00F6155B"/>
    <w:rsid w:val="00F65C19"/>
    <w:rsid w:val="00F822B0"/>
    <w:rsid w:val="00F8584E"/>
    <w:rsid w:val="00FD08E2"/>
    <w:rsid w:val="00FD18DA"/>
    <w:rsid w:val="00FD2546"/>
    <w:rsid w:val="00FD772E"/>
    <w:rsid w:val="00FE031A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74BCAF3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Titre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Titre2">
    <w:name w:val="heading 2"/>
    <w:basedOn w:val="Titre1"/>
    <w:next w:val="Normal"/>
    <w:qFormat/>
    <w:pPr>
      <w:spacing w:before="200"/>
      <w:outlineLvl w:val="1"/>
    </w:pPr>
    <w:rPr>
      <w:sz w:val="24"/>
    </w:rPr>
  </w:style>
  <w:style w:type="paragraph" w:styleId="Titre3">
    <w:name w:val="heading 3"/>
    <w:basedOn w:val="Titre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Titre4">
    <w:name w:val="heading 4"/>
    <w:basedOn w:val="Titre3"/>
    <w:next w:val="Normal"/>
    <w:qFormat/>
    <w:pPr>
      <w:outlineLvl w:val="3"/>
    </w:pPr>
  </w:style>
  <w:style w:type="paragraph" w:styleId="Titre5">
    <w:name w:val="heading 5"/>
    <w:basedOn w:val="Titre4"/>
    <w:next w:val="Normal"/>
    <w:qFormat/>
    <w:pPr>
      <w:outlineLvl w:val="4"/>
    </w:pPr>
  </w:style>
  <w:style w:type="paragraph" w:styleId="Titre6">
    <w:name w:val="heading 6"/>
    <w:basedOn w:val="Titre4"/>
    <w:next w:val="Normal"/>
    <w:qFormat/>
    <w:pPr>
      <w:outlineLvl w:val="5"/>
    </w:pPr>
  </w:style>
  <w:style w:type="paragraph" w:styleId="Titre7">
    <w:name w:val="heading 7"/>
    <w:basedOn w:val="Titre6"/>
    <w:next w:val="Normal"/>
    <w:qFormat/>
    <w:pPr>
      <w:outlineLvl w:val="6"/>
    </w:pPr>
  </w:style>
  <w:style w:type="paragraph" w:styleId="Titre8">
    <w:name w:val="heading 8"/>
    <w:basedOn w:val="Titre6"/>
    <w:next w:val="Normal"/>
    <w:qFormat/>
    <w:pPr>
      <w:outlineLvl w:val="7"/>
    </w:pPr>
  </w:style>
  <w:style w:type="paragraph" w:styleId="Titre9">
    <w:name w:val="heading 9"/>
    <w:basedOn w:val="Titre6"/>
    <w:next w:val="Normal"/>
    <w:qFormat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Policepardfaut"/>
    <w:rsid w:val="00745AEE"/>
    <w:rPr>
      <w:rFonts w:ascii="Times New Roman" w:hAnsi="Times New Roman"/>
      <w:b/>
    </w:rPr>
  </w:style>
  <w:style w:type="character" w:customStyle="1" w:styleId="Appref">
    <w:name w:val="App_ref"/>
    <w:basedOn w:val="Policepardfau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Policepardfau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Policepardfau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Appeldenotedefin">
    <w:name w:val="endnote reference"/>
    <w:basedOn w:val="Policepardfau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Retraitnormal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Retraitnormal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Pieddepage">
    <w:name w:val="footer"/>
    <w:basedOn w:val="Normal"/>
    <w:link w:val="PieddepageC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PieddepageCar">
    <w:name w:val="Pied de page Car"/>
    <w:basedOn w:val="Policepardfaut"/>
    <w:link w:val="Pieddepage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Pieddepage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Appelnotedebasdep">
    <w:name w:val="footnote reference"/>
    <w:aliases w:val="Appel note de bas de p,Footnote Reference/,Footnote symbol,Style 12,(NECG) Footnote Reference,Style 124,Appel note de bas de p + 11 pt,Italic,Appel note de bas de p1,Appel note de bas de p2,Appel note de bas de p3,Footnote,o,fr"/>
    <w:basedOn w:val="Policepardfaut"/>
    <w:qFormat/>
    <w:rsid w:val="00745AEE"/>
    <w:rPr>
      <w:position w:val="6"/>
      <w:sz w:val="18"/>
    </w:rPr>
  </w:style>
  <w:style w:type="paragraph" w:styleId="Notedebasdepage">
    <w:name w:val="footnote text"/>
    <w:aliases w:val="ALTS FOOTNOTE,Footnote Text Char1,Footnote Text Char Char1,Footnote Text Char4 Char Char,Footnote Text Char1 Char1 Char1 Char,Footnote Text Char Char1 Char1 Char Char,Footnote Text Char1 Char1 Char1 Char Char Char1,footnote text"/>
    <w:basedOn w:val="Normal"/>
    <w:link w:val="NotedebasdepageCar"/>
    <w:qFormat/>
    <w:rsid w:val="00745AEE"/>
    <w:pPr>
      <w:keepLines/>
      <w:tabs>
        <w:tab w:val="left" w:pos="255"/>
      </w:tabs>
    </w:pPr>
  </w:style>
  <w:style w:type="character" w:customStyle="1" w:styleId="NotedebasdepageCar">
    <w:name w:val="Note de bas de page Car"/>
    <w:aliases w:val="ALTS FOOTNOTE Car,Footnote Text Char1 Car,Footnote Text Char Char1 Car,Footnote Text Char4 Char Char Car,Footnote Text Char1 Char1 Char1 Char Car,Footnote Text Char Char1 Char1 Char Char Car,footnote text Car"/>
    <w:basedOn w:val="Policepardfaut"/>
    <w:link w:val="Notedebasdepage"/>
    <w:rsid w:val="00745AEE"/>
    <w:rPr>
      <w:rFonts w:ascii="Times New Roman" w:hAnsi="Times New Roman"/>
      <w:sz w:val="24"/>
      <w:lang w:val="en-GB" w:eastAsia="en-US"/>
    </w:rPr>
  </w:style>
  <w:style w:type="paragraph" w:styleId="En-tte">
    <w:name w:val="header"/>
    <w:basedOn w:val="Normal"/>
    <w:link w:val="En-tteCar"/>
    <w:rsid w:val="00745AEE"/>
    <w:pPr>
      <w:spacing w:before="0"/>
      <w:jc w:val="center"/>
    </w:pPr>
    <w:rPr>
      <w:sz w:val="18"/>
    </w:rPr>
  </w:style>
  <w:style w:type="character" w:customStyle="1" w:styleId="En-tteCar">
    <w:name w:val="En-tête Car"/>
    <w:basedOn w:val="Policepardfaut"/>
    <w:link w:val="En-tte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Pieddepage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Policepardfau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M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M2">
    <w:name w:val="toc 2"/>
    <w:basedOn w:val="TM1"/>
    <w:rsid w:val="001D058F"/>
    <w:pPr>
      <w:spacing w:before="120"/>
    </w:pPr>
  </w:style>
  <w:style w:type="paragraph" w:styleId="TM3">
    <w:name w:val="toc 3"/>
    <w:basedOn w:val="TM2"/>
    <w:rsid w:val="001D058F"/>
  </w:style>
  <w:style w:type="paragraph" w:styleId="TM4">
    <w:name w:val="toc 4"/>
    <w:basedOn w:val="TM3"/>
    <w:rsid w:val="001D058F"/>
  </w:style>
  <w:style w:type="paragraph" w:styleId="TM5">
    <w:name w:val="toc 5"/>
    <w:basedOn w:val="TM4"/>
    <w:rsid w:val="001D058F"/>
  </w:style>
  <w:style w:type="paragraph" w:styleId="TM6">
    <w:name w:val="toc 6"/>
    <w:basedOn w:val="TM4"/>
    <w:rsid w:val="001D058F"/>
  </w:style>
  <w:style w:type="paragraph" w:styleId="TM7">
    <w:name w:val="toc 7"/>
    <w:basedOn w:val="TM4"/>
    <w:rsid w:val="001D058F"/>
  </w:style>
  <w:style w:type="paragraph" w:styleId="TM8">
    <w:name w:val="toc 8"/>
    <w:basedOn w:val="TM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Titre1"/>
    <w:rsid w:val="001D058F"/>
    <w:rPr>
      <w:b/>
    </w:rPr>
  </w:style>
  <w:style w:type="paragraph" w:customStyle="1" w:styleId="Tabletext">
    <w:name w:val="Table_text"/>
    <w:basedOn w:val="Normal"/>
    <w:link w:val="TabletextChar"/>
    <w:qFormat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Textedebulles">
    <w:name w:val="Balloon Text"/>
    <w:basedOn w:val="Normal"/>
    <w:link w:val="TextedebullesC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Policepardfau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Titre1"/>
    <w:next w:val="Normal"/>
    <w:qFormat/>
    <w:rsid w:val="00EF71B6"/>
  </w:style>
  <w:style w:type="paragraph" w:customStyle="1" w:styleId="Methodheading2">
    <w:name w:val="Method_heading2"/>
    <w:basedOn w:val="Titre2"/>
    <w:next w:val="Normal"/>
    <w:qFormat/>
    <w:rsid w:val="00EF71B6"/>
  </w:style>
  <w:style w:type="paragraph" w:customStyle="1" w:styleId="Methodheading3">
    <w:name w:val="Method_heading3"/>
    <w:basedOn w:val="Titre3"/>
    <w:next w:val="Normal"/>
    <w:qFormat/>
    <w:rsid w:val="00EF71B6"/>
  </w:style>
  <w:style w:type="paragraph" w:customStyle="1" w:styleId="Methodheading4">
    <w:name w:val="Method_heading4"/>
    <w:basedOn w:val="Titre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customStyle="1" w:styleId="href">
    <w:name w:val="href"/>
    <w:basedOn w:val="Policepardfaut"/>
    <w:rsid w:val="009B463A"/>
  </w:style>
  <w:style w:type="character" w:customStyle="1" w:styleId="ArtrefBold">
    <w:name w:val="Art_ref + Bold"/>
    <w:basedOn w:val="Artref"/>
    <w:rsid w:val="009B463A"/>
    <w:rPr>
      <w:b/>
      <w:bCs/>
      <w:color w:val="auto"/>
    </w:rPr>
  </w:style>
  <w:style w:type="character" w:customStyle="1" w:styleId="ApprefBold">
    <w:name w:val="App_ref + Bold"/>
    <w:basedOn w:val="Appref"/>
    <w:qFormat/>
    <w:rsid w:val="005045BB"/>
    <w:rPr>
      <w:b/>
      <w:bCs/>
      <w:color w:val="000000"/>
    </w:rPr>
  </w:style>
  <w:style w:type="character" w:customStyle="1" w:styleId="TabletextChar">
    <w:name w:val="Table_text Char"/>
    <w:basedOn w:val="Policepardfaut"/>
    <w:link w:val="Tabletext"/>
    <w:qFormat/>
    <w:rsid w:val="005045BB"/>
    <w:rPr>
      <w:rFonts w:ascii="Times New Roman" w:hAnsi="Times New Roman"/>
      <w:lang w:val="en-GB" w:eastAsia="en-US"/>
    </w:rPr>
  </w:style>
  <w:style w:type="paragraph" w:customStyle="1" w:styleId="TabletextHanging0">
    <w:name w:val="Table_text + Hanging:  0"/>
    <w:aliases w:val="5 cm"/>
    <w:basedOn w:val="Tabletext"/>
    <w:rsid w:val="005045BB"/>
    <w:pPr>
      <w:ind w:left="284" w:hanging="284"/>
    </w:pPr>
    <w:rPr>
      <w:lang w:val="en-US"/>
    </w:rPr>
  </w:style>
  <w:style w:type="paragraph" w:customStyle="1" w:styleId="toc0">
    <w:name w:val="toc 0"/>
    <w:basedOn w:val="Normal"/>
    <w:next w:val="TM1"/>
    <w:rsid w:val="002B1880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Rvision">
    <w:name w:val="Revision"/>
    <w:hidden/>
    <w:uiPriority w:val="99"/>
    <w:semiHidden/>
    <w:rsid w:val="002E4E9F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:import namespace="996b2e75-67fd-4955-a3b0-5ab9934cb50b"/>
    <xs:import namespace="32a1a8c5-2265-4ebc-b7a0-2071e2c5c9bb"/>
    <xs:element name="properties">
      <xs:complexType>
        <xs:sequence>
          <xs:element name="documentManagement">
            <xs:complexType>
              <xs:all>
                <xs:element ref="ns2:_dlc_DocId" minOccurs="0"/>
                <xs:element ref="ns2:_dlc_DocIdUrl" minOccurs="0"/>
                <xs:element ref="ns2:_dlc_DocIdPersistId" minOccurs="0"/>
                <xs:element ref="ns3:DPM_x0020_Author" minOccurs="0"/>
                <xs:element ref="ns3:DPM_x0020_File_x0020_name" minOccurs="0"/>
                <xs:element ref="ns3:DPM_x0020_Version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:import namespace="http://schemas.microsoft.com/office/2006/documentManagement/types"/>
    <xs:import namespace="http://schemas.microsoft.com/office/infopath/2007/PartnerControls"/>
    <xs:element name="_dlc_DocId" ma:index="8" nillable="true" ma:displayName="Document ID Value" ma:description="The value of the document ID assigned to this item." ma:internalName="_dlc_DocId" ma:readOnly="true">
      <xs:simpleType>
        <xs:restriction base="dms:Text"/>
      </xs:simpleType>
    </xs:element>
    <xs:element name="_dlc_DocIdUrl" ma:index="9" nillable="true" ma:displayName="Document ID" ma:description="Permanent link to this document." ma:hidden="true" ma:internalName="_dlc_DocIdUrl" ma:readOnly="true">
      <xs:complexType>
        <xs:complexContent>
          <xs:extension base="dms:URL">
            <xs:sequence>
              <xs:element name="Url" type="dms:ValidUrl" minOccurs="0" nillable="true"/>
              <xs:element name="Description" type="xsd:string" nillable="true"/>
            </xs:sequence>
          </xs:extension>
        </xs:complexContent>
      </xs:complexType>
    </xs:element>
    <xs:element name="_dlc_DocIdPersistId" ma:index="10" nillable="true" ma:displayName="Persist ID" ma:description="Keep ID on add." ma:hidden="true" ma:internalName="_dlc_DocIdPersistId" ma:readOnly="true">
      <xs:simpleType>
        <xs:restriction base="dms:Boolean"/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:import namespace="http://schemas.microsoft.com/office/2006/documentManagement/types"/>
    <xs:import namespace="http://schemas.microsoft.com/office/infopath/2007/PartnerControls"/>
    <xs:element name="DPM_x0020_Author" ma:index="11" nillable="true" ma:displayName="DPM Author" ma:internalName="DPM_x0020_Author">
      <xs:simpleType>
        <xs:restriction base="dms:Text">
          <xs:maxLength value="255"/>
        </xs:restriction>
      </xs:simpleType>
    </xs:element>
    <xs:element name="DPM_x0020_File_x0020_name" ma:index="12" nillable="true" ma:displayName="DPM File name" ma:internalName="DPM_x0020_File_x0020_name">
      <xs:simpleType>
        <xs:restriction base="dms:Text">
          <xs:maxLength value="255"/>
        </xs:restriction>
      </xs:simpleType>
    </xs:element>
    <xs:element name="DPM_x0020_Version" ma:index="13" nillable="true" ma:displayName="DPM Version" ma:internalName="DPM_x0020_Version">
      <xs:simpleType>
        <xs:restriction base="dms:Text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R23-WRC23-C-5281!A19!MSW-E</DPM_x0020_File_x0020_name>
    <DPM_x0020_Author xmlns="32a1a8c5-2265-4ebc-b7a0-2071e2c5c9bb" xsi:nil="false">Conference Proposals Interface (CPI)</DPM_x0020_Author>
    <DPM_x0020_Version xmlns="32a1a8c5-2265-4ebc-b7a0-2071e2c5c9bb" xsi:nil="false">CPI_2022.05.12.01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Props1.xml><?xml version="1.0" encoding="utf-8"?>
<ds:datastoreItem xmlns:ds="http://schemas.openxmlformats.org/officeDocument/2006/customXml" ds:itemID="{8262810A-AEDB-453A-A888-34D8058DA8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3A24DC-209A-46AF-BB2C-DECDF710EE7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F98A53D-D4D6-4908-B0E5-6DDE3F7474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85A03E-0E6A-49B3-85F4-71D75A3DB55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A53FAC-B641-4D14-9A4F-1CAFB01111FA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2297</Words>
  <Characters>13237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R23-WRC23-C-5281!A19!MSW-E</vt:lpstr>
    </vt:vector>
  </TitlesOfParts>
  <Manager>General Secretariat - Pool</Manager>
  <Company>International Telecommunication Union (ITU)</Company>
  <LinksUpToDate>false</LinksUpToDate>
  <CharactersWithSpaces>15503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R23-WRC23-C-5281!A19!MSW-E</dc:title>
  <dc:subject>World Radiocommunication Conference - 2023</dc:subject>
  <dc:creator>manias</dc:creator>
  <cp:keywords>CPI_2022.05.12.01</cp:keywords>
  <dc:description>Uploaded on 2015.07.06</dc:description>
  <cp:lastModifiedBy>OFCOM</cp:lastModifiedBy>
  <cp:revision>2</cp:revision>
  <cp:lastPrinted>2017-02-10T08:23:00Z</cp:lastPrinted>
  <dcterms:created xsi:type="dcterms:W3CDTF">2023-09-26T07:20:00Z</dcterms:created>
  <dcterms:modified xsi:type="dcterms:W3CDTF">2023-09-26T07:20:00Z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